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5CA2D" w14:textId="23264782"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w:t>
        </w:r>
      </w:ins>
      <w:ins w:id="2" w:author="Guidance" w:date="2025-02-28T13:59:00Z" w16du:dateUtc="2025-02-28T13:59:00Z">
        <w:r w:rsidR="00821C99">
          <w:rPr>
            <w:rFonts w:ascii="Arial" w:hAnsi="Arial" w:cs="Arial"/>
            <w:b w:val="0"/>
            <w:bCs/>
            <w:sz w:val="24"/>
          </w:rPr>
          <w:t>46</w:t>
        </w:r>
      </w:ins>
      <w:ins w:id="3" w:author="Author">
        <w:r w:rsidR="00183110" w:rsidRPr="005C7BC1">
          <w:rPr>
            <w:rFonts w:ascii="Arial" w:hAnsi="Arial" w:cs="Arial"/>
            <w:b w:val="0"/>
            <w:bCs/>
            <w:sz w:val="24"/>
          </w:rPr>
          <w:t xml:space="preserve"> WACM1</w:t>
        </w:r>
      </w:ins>
      <w:ins w:id="4" w:author="Guidance" w:date="2025-02-28T13:59:00Z" w16du:dateUtc="2025-02-28T13:59:00Z">
        <w:r w:rsidR="00821C99">
          <w:rPr>
            <w:rFonts w:ascii="Arial" w:hAnsi="Arial" w:cs="Arial"/>
            <w:b w:val="0"/>
            <w:bCs/>
            <w:sz w:val="24"/>
          </w:rPr>
          <w:t>, WACM</w:t>
        </w:r>
        <w:r w:rsidR="00E24259">
          <w:rPr>
            <w:rFonts w:ascii="Arial" w:hAnsi="Arial" w:cs="Arial"/>
            <w:b w:val="0"/>
            <w:bCs/>
            <w:sz w:val="24"/>
          </w:rPr>
          <w:t>4</w:t>
        </w:r>
      </w:ins>
    </w:p>
    <w:p w14:paraId="1E69E695" w14:textId="2A5B43C1" w:rsidR="00E11BB0" w:rsidRPr="00E11BB0" w:rsidRDefault="00E11BB0" w:rsidP="001B3737">
      <w:pPr>
        <w:pStyle w:val="Heading1"/>
        <w:pageBreakBefore w:val="0"/>
        <w:numPr>
          <w:ilvl w:val="0"/>
          <w:numId w:val="0"/>
        </w:numPr>
        <w:spacing w:before="0" w:after="0"/>
        <w:jc w:val="left"/>
        <w:rPr>
          <w:ins w:id="5" w:author="Martin Cahill (NESO)" w:date="2025-02-28T16:18:00Z" w16du:dateUtc="2025-02-28T16:18:00Z"/>
          <w:rFonts w:ascii="Arial" w:hAnsi="Arial" w:cs="Arial"/>
          <w:b w:val="0"/>
          <w:bCs/>
          <w:sz w:val="24"/>
          <w:highlight w:val="cyan"/>
          <w:rPrChange w:id="6" w:author="Martin Cahill (NESO)" w:date="2025-02-28T16:18:00Z" w16du:dateUtc="2025-02-28T16:18:00Z">
            <w:rPr>
              <w:ins w:id="7" w:author="Martin Cahill (NESO)" w:date="2025-02-28T16:18:00Z" w16du:dateUtc="2025-02-28T16:18:00Z"/>
              <w:rFonts w:ascii="Arial" w:hAnsi="Arial" w:cs="Arial"/>
              <w:b w:val="0"/>
              <w:bCs/>
              <w:sz w:val="24"/>
              <w:highlight w:val="yellow"/>
            </w:rPr>
          </w:rPrChange>
        </w:rPr>
      </w:pPr>
      <w:ins w:id="8" w:author="Martin Cahill (NESO)" w:date="2025-02-28T16:18:00Z" w16du:dateUtc="2025-02-28T16:18:00Z">
        <w:r w:rsidRPr="00E11BB0">
          <w:rPr>
            <w:rFonts w:ascii="Arial" w:hAnsi="Arial" w:cs="Arial"/>
            <w:b w:val="0"/>
            <w:bCs/>
            <w:sz w:val="24"/>
            <w:highlight w:val="cyan"/>
            <w:rPrChange w:id="9" w:author="Martin Cahill (NESO)" w:date="2025-02-28T16:18:00Z" w16du:dateUtc="2025-02-28T16:18:00Z">
              <w:rPr>
                <w:rFonts w:ascii="Arial" w:hAnsi="Arial" w:cs="Arial"/>
                <w:b w:val="0"/>
                <w:bCs/>
                <w:sz w:val="24"/>
                <w:highlight w:val="yellow"/>
              </w:rPr>
            </w:rPrChange>
          </w:rPr>
          <w:t>Anything highlighted in blue is introduced via CMP446 WACM1, WACM4</w:t>
        </w:r>
      </w:ins>
    </w:p>
    <w:p w14:paraId="7AAEC091" w14:textId="40191C92" w:rsidR="00183110" w:rsidRDefault="00D01CB5" w:rsidP="001B3737">
      <w:pPr>
        <w:pStyle w:val="Heading1"/>
        <w:pageBreakBefore w:val="0"/>
        <w:numPr>
          <w:ilvl w:val="0"/>
          <w:numId w:val="0"/>
        </w:numPr>
        <w:spacing w:before="0" w:after="0"/>
        <w:jc w:val="left"/>
        <w:rPr>
          <w:ins w:id="10" w:author="Author"/>
          <w:rFonts w:ascii="Arial" w:hAnsi="Arial" w:cs="Arial"/>
          <w:b w:val="0"/>
          <w:bCs/>
          <w:sz w:val="24"/>
        </w:rPr>
      </w:pPr>
      <w:ins w:id="11" w:author="Author">
        <w:r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r w:rsidR="00BE18E5" w:rsidRPr="005C7BC1">
          <w:rPr>
            <w:rFonts w:ascii="Arial" w:hAnsi="Arial" w:cs="Arial"/>
            <w:b w:val="0"/>
            <w:bCs/>
            <w:sz w:val="24"/>
            <w:highlight w:val="yellow"/>
          </w:rPr>
          <w:t>CMP434</w:t>
        </w:r>
        <w:r w:rsidRPr="005C7BC1">
          <w:rPr>
            <w:rFonts w:ascii="Arial" w:hAnsi="Arial" w:cs="Arial"/>
            <w:b w:val="0"/>
            <w:bCs/>
            <w:sz w:val="24"/>
          </w:rPr>
          <w:t xml:space="preserve"> </w:t>
        </w:r>
      </w:ins>
    </w:p>
    <w:p w14:paraId="284D28ED" w14:textId="4E4D5E42" w:rsidR="00183110" w:rsidRPr="002C420D" w:rsidRDefault="00765D4B" w:rsidP="00183110">
      <w:pPr>
        <w:pStyle w:val="Heading1"/>
        <w:pageBreakBefore w:val="0"/>
        <w:numPr>
          <w:ilvl w:val="0"/>
          <w:numId w:val="0"/>
        </w:numPr>
        <w:spacing w:before="0" w:after="0"/>
        <w:jc w:val="left"/>
        <w:rPr>
          <w:rFonts w:ascii="Arial" w:hAnsi="Arial" w:cs="Arial"/>
          <w:b w:val="0"/>
          <w:bCs/>
          <w:sz w:val="24"/>
        </w:rPr>
      </w:pPr>
      <w:ins w:id="12" w:author="Author">
        <w:r w:rsidRPr="0085689C">
          <w:rPr>
            <w:rFonts w:ascii="Arial" w:hAnsi="Arial" w:cs="Arial"/>
            <w:b w:val="0"/>
            <w:bCs/>
            <w:sz w:val="24"/>
            <w:highlight w:val="green"/>
            <w:rPrChange w:id="13" w:author="Martin Cahill (NESO)" w:date="2025-02-28T15:26:00Z" w16du:dateUtc="2025-02-28T15:26:00Z">
              <w:rPr>
                <w:rFonts w:ascii="Arial" w:hAnsi="Arial" w:cs="Arial"/>
                <w:b w:val="0"/>
                <w:bCs/>
                <w:sz w:val="24"/>
                <w:highlight w:val="cyan"/>
              </w:rPr>
            </w:rPrChange>
          </w:rPr>
          <w:t xml:space="preserve">Anything highlighted in </w:t>
        </w:r>
      </w:ins>
      <w:r w:rsidR="0085689C" w:rsidRPr="0085689C">
        <w:rPr>
          <w:rFonts w:ascii="Arial" w:hAnsi="Arial" w:cs="Arial"/>
          <w:b w:val="0"/>
          <w:bCs/>
          <w:sz w:val="24"/>
          <w:highlight w:val="green"/>
          <w:rPrChange w:id="14" w:author="Martin Cahill (NESO)" w:date="2025-02-28T15:26:00Z" w16du:dateUtc="2025-02-28T15:26:00Z">
            <w:rPr>
              <w:rFonts w:ascii="Arial" w:hAnsi="Arial" w:cs="Arial"/>
              <w:b w:val="0"/>
              <w:bCs/>
              <w:sz w:val="24"/>
              <w:highlight w:val="cyan"/>
            </w:rPr>
          </w:rPrChange>
        </w:rPr>
        <w:t>green</w:t>
      </w:r>
      <w:ins w:id="15" w:author="Author">
        <w:r w:rsidRPr="0085689C">
          <w:rPr>
            <w:rFonts w:ascii="Arial" w:hAnsi="Arial" w:cs="Arial"/>
            <w:b w:val="0"/>
            <w:bCs/>
            <w:sz w:val="24"/>
            <w:highlight w:val="green"/>
            <w:rPrChange w:id="16" w:author="Martin Cahill (NESO)" w:date="2025-02-28T15:26:00Z" w16du:dateUtc="2025-02-28T15:26:00Z">
              <w:rPr>
                <w:rFonts w:ascii="Arial" w:hAnsi="Arial" w:cs="Arial"/>
                <w:b w:val="0"/>
                <w:bCs/>
                <w:sz w:val="24"/>
                <w:highlight w:val="cyan"/>
              </w:rPr>
            </w:rPrChange>
          </w:rPr>
          <w:t xml:space="preserve"> </w:t>
        </w:r>
      </w:ins>
      <w:ins w:id="17" w:author="Martin Cahill (NESO)" w:date="2025-02-28T15:25:00Z" w16du:dateUtc="2025-02-28T15:25:00Z">
        <w:r w:rsidR="0085689C" w:rsidRPr="0085689C">
          <w:rPr>
            <w:rFonts w:ascii="Arial" w:hAnsi="Arial" w:cs="Arial"/>
            <w:b w:val="0"/>
            <w:bCs/>
            <w:sz w:val="24"/>
            <w:highlight w:val="green"/>
            <w:rPrChange w:id="18" w:author="Martin Cahill (NESO)" w:date="2025-02-28T15:26:00Z" w16du:dateUtc="2025-02-28T15:26:00Z">
              <w:rPr>
                <w:rFonts w:ascii="Arial" w:hAnsi="Arial" w:cs="Arial"/>
                <w:b w:val="0"/>
                <w:bCs/>
                <w:sz w:val="24"/>
                <w:highlight w:val="cyan"/>
              </w:rPr>
            </w:rPrChange>
          </w:rPr>
          <w:t>is</w:t>
        </w:r>
      </w:ins>
      <w:ins w:id="19" w:author="Author">
        <w:r w:rsidR="002C420D" w:rsidRPr="0085689C">
          <w:rPr>
            <w:rFonts w:ascii="Arial" w:hAnsi="Arial" w:cs="Arial"/>
            <w:b w:val="0"/>
            <w:bCs/>
            <w:sz w:val="24"/>
            <w:highlight w:val="green"/>
            <w:rPrChange w:id="20" w:author="Martin Cahill (NESO)" w:date="2025-02-28T15:26:00Z" w16du:dateUtc="2025-02-28T15:26:00Z">
              <w:rPr>
                <w:rFonts w:ascii="Arial" w:hAnsi="Arial" w:cs="Arial"/>
                <w:b w:val="0"/>
                <w:bCs/>
                <w:sz w:val="24"/>
                <w:highlight w:val="cyan"/>
              </w:rPr>
            </w:rPrChange>
          </w:rPr>
          <w:t xml:space="preserve"> introduced by CMP435 WACM 1</w:t>
        </w:r>
      </w:ins>
    </w:p>
    <w:p w14:paraId="57D630C9" w14:textId="77777777" w:rsidR="00BE18E5" w:rsidRDefault="00BE18E5" w:rsidP="666057FE">
      <w:pPr>
        <w:pStyle w:val="Heading1"/>
        <w:pageBreakBefore w:val="0"/>
        <w:numPr>
          <w:ilvl w:val="0"/>
          <w:numId w:val="0"/>
        </w:numPr>
        <w:spacing w:before="0" w:after="0"/>
        <w:rPr>
          <w:ins w:id="21"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22"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1C3A9A61" w:rsidR="00C65245" w:rsidRDefault="00C65245">
      <w:pPr>
        <w:pStyle w:val="Heading1"/>
        <w:pageBreakBefore w:val="0"/>
        <w:numPr>
          <w:ilvl w:val="0"/>
          <w:numId w:val="0"/>
        </w:numPr>
        <w:jc w:val="left"/>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Change w:id="42" w:author="Author">
          <w:pPr>
            <w:pStyle w:val="Heading1"/>
            <w:pageBreakBefore w:val="0"/>
            <w:numPr>
              <w:numId w:val="19"/>
            </w:numPr>
          </w:pPr>
        </w:pPrChange>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43"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43"/>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44"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44"/>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45" w:author="Author"/>
        </w:trPr>
        <w:tc>
          <w:tcPr>
            <w:tcW w:w="2695" w:type="dxa"/>
          </w:tcPr>
          <w:p w14:paraId="1B79E7A1" w14:textId="02ABAF42" w:rsidR="00AB2EB9" w:rsidRPr="0071220B" w:rsidRDefault="006409F6">
            <w:pPr>
              <w:pStyle w:val="clauseindent"/>
              <w:ind w:left="0"/>
              <w:rPr>
                <w:ins w:id="46" w:author="Author"/>
                <w:rFonts w:ascii="Arial" w:hAnsi="Arial" w:cs="Arial"/>
                <w:b/>
                <w:bCs/>
                <w:highlight w:val="yellow"/>
              </w:rPr>
            </w:pPr>
            <w:ins w:id="47"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48" w:author="Author"/>
                <w:rFonts w:ascii="Arial" w:hAnsi="Arial" w:cs="Arial"/>
                <w:highlight w:val="yellow"/>
              </w:rPr>
            </w:pPr>
            <w:ins w:id="49" w:author="Author">
              <w:del w:id="50"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5C7BC1" w14:paraId="2843F83A" w14:textId="77777777" w:rsidTr="003A67C0">
        <w:trPr>
          <w:trHeight w:val="300"/>
          <w:ins w:id="51" w:author="Author"/>
        </w:trPr>
        <w:tc>
          <w:tcPr>
            <w:tcW w:w="2695" w:type="dxa"/>
          </w:tcPr>
          <w:p w14:paraId="3AA0C388" w14:textId="516B5B06" w:rsidR="00E62E6F" w:rsidRPr="0071220B" w:rsidRDefault="00DE7933">
            <w:pPr>
              <w:pStyle w:val="clauseindent"/>
              <w:ind w:left="0"/>
              <w:rPr>
                <w:ins w:id="52" w:author="Author"/>
                <w:rFonts w:ascii="Arial" w:hAnsi="Arial" w:cs="Arial"/>
                <w:b/>
                <w:bCs/>
                <w:highlight w:val="yellow"/>
              </w:rPr>
            </w:pPr>
            <w:ins w:id="53"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54" w:author="Author"/>
                <w:rFonts w:ascii="Arial" w:hAnsi="Arial" w:cs="Arial"/>
                <w:highlight w:val="yellow"/>
              </w:rPr>
            </w:pPr>
            <w:ins w:id="55" w:author="Author">
              <w:del w:id="56"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57" w:name="_BPDCI_3"/>
            <w:r w:rsidRPr="00DE41AF">
              <w:rPr>
                <w:rFonts w:ascii="Arial" w:hAnsi="Arial" w:cs="Arial"/>
                <w:lang w:val="en-US"/>
              </w:rPr>
              <w:t>;</w:t>
            </w:r>
            <w:bookmarkEnd w:id="57"/>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58"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59" w:author="Author"/>
              </w:rPr>
            </w:pPr>
          </w:p>
          <w:p w14:paraId="2B8A7C72" w14:textId="77777777" w:rsidR="004E48E0" w:rsidRDefault="004E48E0" w:rsidP="004E48E0">
            <w:pPr>
              <w:rPr>
                <w:ins w:id="60" w:author="Author"/>
                <w:rFonts w:ascii="Arial" w:hAnsi="Arial" w:cs="Arial"/>
                <w:b/>
                <w:bCs/>
              </w:rPr>
            </w:pPr>
          </w:p>
          <w:p w14:paraId="7A22BA12" w14:textId="77777777" w:rsidR="004E48E0" w:rsidRDefault="004E48E0" w:rsidP="004E48E0">
            <w:pPr>
              <w:rPr>
                <w:ins w:id="61" w:author="Author"/>
                <w:rFonts w:ascii="Arial" w:hAnsi="Arial" w:cs="Arial"/>
                <w:b/>
                <w:bCs/>
              </w:rPr>
            </w:pPr>
            <w:ins w:id="62" w:author="Author">
              <w:r w:rsidRPr="00F6729D">
                <w:rPr>
                  <w:rFonts w:ascii="Arial" w:hAnsi="Arial" w:cs="Arial"/>
                  <w:b/>
                  <w:bCs/>
                  <w:highlight w:val="green"/>
                </w:rPr>
                <w:t>“Advancement”</w:t>
              </w:r>
            </w:ins>
          </w:p>
          <w:p w14:paraId="0FA04439" w14:textId="77777777" w:rsidR="006E6377" w:rsidRPr="00F6729D" w:rsidRDefault="006E6377" w:rsidP="006E6377">
            <w:pPr>
              <w:rPr>
                <w:ins w:id="63" w:author="Author"/>
                <w:rFonts w:ascii="Arial" w:hAnsi="Arial" w:cs="Arial"/>
              </w:rPr>
            </w:pPr>
          </w:p>
          <w:p w14:paraId="6E504C7E" w14:textId="77777777" w:rsidR="006E6377" w:rsidRPr="00F6729D" w:rsidRDefault="006E6377" w:rsidP="006E6377">
            <w:pPr>
              <w:rPr>
                <w:ins w:id="64" w:author="Author"/>
                <w:rFonts w:ascii="Arial" w:hAnsi="Arial" w:cs="Arial"/>
              </w:rPr>
            </w:pPr>
          </w:p>
          <w:p w14:paraId="45A047AE" w14:textId="77777777" w:rsidR="006E6377" w:rsidRPr="00F6729D" w:rsidRDefault="006E6377" w:rsidP="006E6377">
            <w:pPr>
              <w:rPr>
                <w:ins w:id="65" w:author="Author"/>
                <w:rFonts w:ascii="Arial" w:hAnsi="Arial" w:cs="Arial"/>
              </w:rPr>
            </w:pPr>
          </w:p>
          <w:p w14:paraId="37A0BC86" w14:textId="77777777" w:rsidR="006E6377" w:rsidRDefault="006E6377" w:rsidP="006E6377">
            <w:pPr>
              <w:rPr>
                <w:ins w:id="66" w:author="Author"/>
                <w:rFonts w:ascii="Arial" w:hAnsi="Arial" w:cs="Arial"/>
                <w:b/>
                <w:bCs/>
              </w:rPr>
            </w:pPr>
          </w:p>
          <w:p w14:paraId="7439AC1E" w14:textId="77777777" w:rsidR="006E6377" w:rsidRDefault="006E6377" w:rsidP="006E6377">
            <w:pPr>
              <w:rPr>
                <w:ins w:id="67" w:author="Author"/>
                <w:rFonts w:ascii="Arial" w:hAnsi="Arial" w:cs="Arial"/>
                <w:b/>
                <w:bCs/>
              </w:rPr>
            </w:pPr>
            <w:ins w:id="68"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69"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70" w:author="Author"/>
                <w:rFonts w:ascii="Arial" w:hAnsi="Arial"/>
                <w:color w:val="FF0000"/>
                <w:szCs w:val="22"/>
              </w:rPr>
            </w:pPr>
            <w:ins w:id="71"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Embedded Power Stations</w:t>
              </w:r>
              <w:r w:rsidRPr="00F6729D">
                <w:rPr>
                  <w:rFonts w:ascii="Arial" w:hAnsi="Arial"/>
                  <w:color w:val="FF0000"/>
                  <w:szCs w:val="22"/>
                  <w:highlight w:val="green"/>
                </w:rPr>
                <w:t>;</w:t>
              </w:r>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72"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Gate 2 Criteria Methodology</w:t>
              </w:r>
              <w:r w:rsidRPr="00F6729D">
                <w:rPr>
                  <w:rFonts w:ascii="Arial" w:hAnsi="Arial"/>
                  <w:color w:val="FF0000"/>
                  <w:szCs w:val="22"/>
                  <w:highlight w:val="green"/>
                </w:rPr>
                <w:t>;</w:t>
              </w:r>
            </w:ins>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73" w:name="_BPDCD_4"/>
            <w:r w:rsidRPr="00DE41AF">
              <w:rPr>
                <w:rFonts w:ascii="Arial" w:hAnsi="Arial" w:cs="Arial"/>
              </w:rPr>
              <w:t xml:space="preserve">as </w:t>
            </w:r>
            <w:bookmarkEnd w:id="73"/>
            <w:r>
              <w:rPr>
                <w:rFonts w:ascii="Arial" w:hAnsi="Arial" w:cs="Arial"/>
              </w:rPr>
              <w:t>defined in Paragraph 8A.4.4.2</w:t>
            </w:r>
            <w:bookmarkStart w:id="74" w:name="_BPDCD_5"/>
            <w:r w:rsidRPr="00DE41AF">
              <w:rPr>
                <w:rFonts w:ascii="Arial" w:hAnsi="Arial" w:cs="Arial"/>
              </w:rPr>
              <w:t>;</w:t>
            </w:r>
            <w:r>
              <w:rPr>
                <w:rFonts w:ascii="Arial" w:hAnsi="Arial" w:cs="Arial"/>
                <w:color w:val="0000FF"/>
                <w:u w:val="double"/>
              </w:rPr>
              <w:t xml:space="preserve"> </w:t>
            </w:r>
            <w:bookmarkEnd w:id="74"/>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75" w:name="_BPDCD_6"/>
            <w:r w:rsidRPr="00DE41AF">
              <w:rPr>
                <w:rFonts w:ascii="Arial" w:hAnsi="Arial" w:cs="Arial"/>
              </w:rPr>
              <w:t>;</w:t>
            </w:r>
            <w:bookmarkEnd w:id="75"/>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76" w:name="_BPDCD_7"/>
            <w:r w:rsidRPr="5659255A">
              <w:rPr>
                <w:rFonts w:ascii="Arial" w:hAnsi="Arial" w:cs="Arial"/>
              </w:rPr>
              <w:t xml:space="preserve">the </w:t>
            </w:r>
            <w:bookmarkEnd w:id="76"/>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77"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78"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79" w:name="_BPDCI_9"/>
            <w:r w:rsidRPr="00DE41AF">
              <w:rPr>
                <w:rFonts w:ascii="Arial" w:hAnsi="Arial" w:cs="Arial"/>
              </w:rPr>
              <w:t>;</w:t>
            </w:r>
            <w:bookmarkEnd w:id="79"/>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80" w:name="_BPDCD_10"/>
            <w:r w:rsidRPr="00DE41AF">
              <w:rPr>
                <w:rFonts w:ascii="Arial Bold" w:hAnsi="Arial Bold" w:cs="Arial"/>
                <w:b/>
                <w:bCs/>
              </w:rPr>
              <w:t>The Company</w:t>
            </w:r>
            <w:r w:rsidRPr="00DE41AF">
              <w:rPr>
                <w:rFonts w:ascii="Arial Bold" w:hAnsi="Arial Bold" w:cs="Arial"/>
              </w:rPr>
              <w:t xml:space="preserve"> </w:t>
            </w:r>
            <w:bookmarkEnd w:id="80"/>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81" w:name="_BPDCD_11"/>
            <w:r w:rsidRPr="00DE41AF">
              <w:rPr>
                <w:rFonts w:ascii="Arial Bold" w:hAnsi="Arial Bold" w:cs="Arial"/>
                <w:b/>
                <w:bCs/>
              </w:rPr>
              <w:t xml:space="preserve">The Company </w:t>
            </w:r>
            <w:bookmarkEnd w:id="81"/>
            <w:r>
              <w:rPr>
                <w:rFonts w:ascii="Arial" w:hAnsi="Arial" w:cs="Arial"/>
                <w:b/>
                <w:bCs/>
              </w:rPr>
              <w:t>Website</w:t>
            </w:r>
            <w:r>
              <w:rPr>
                <w:rFonts w:ascii="Arial" w:hAnsi="Arial" w:cs="Arial"/>
              </w:rPr>
              <w:t>;</w:t>
            </w:r>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82" w:name="_BPDCD_13"/>
            <w:r w:rsidRPr="00DE41AF">
              <w:rPr>
                <w:rFonts w:ascii="Arial Bold" w:hAnsi="Arial Bold" w:cs="Arial"/>
                <w:b/>
                <w:lang w:val="en-US"/>
              </w:rPr>
              <w:t>The Company</w:t>
            </w:r>
            <w:r w:rsidRPr="00DE41AF">
              <w:rPr>
                <w:rFonts w:ascii="Arial Bold" w:hAnsi="Arial Bold" w:cs="Arial"/>
                <w:lang w:val="en-US"/>
              </w:rPr>
              <w:t xml:space="preserve"> </w:t>
            </w:r>
            <w:bookmarkEnd w:id="82"/>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83" w:name="_BPDCD_14"/>
            <w:r w:rsidRPr="00DE41AF">
              <w:rPr>
                <w:rFonts w:ascii="Arial" w:hAnsi="Arial" w:cs="Arial"/>
                <w:lang w:val="en-US"/>
              </w:rPr>
              <w:t>;</w:t>
            </w:r>
            <w:bookmarkEnd w:id="83"/>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84" w:name="_BPDCD_15"/>
            <w:r w:rsidRPr="00DE41AF">
              <w:rPr>
                <w:rFonts w:ascii="Arial" w:hAnsi="Arial" w:cs="Arial"/>
              </w:rPr>
              <w:t>;</w:t>
            </w:r>
            <w:bookmarkEnd w:id="84"/>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85" w:name="_BPDCD_16"/>
            <w:r w:rsidRPr="00DE41AF">
              <w:rPr>
                <w:rFonts w:ascii="Arial" w:hAnsi="Arial" w:cs="Arial"/>
              </w:rPr>
              <w:t xml:space="preserve">the </w:t>
            </w:r>
            <w:bookmarkEnd w:id="85"/>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86" w:name="_BPDCI_20"/>
            <w:r w:rsidRPr="008654EE">
              <w:rPr>
                <w:rFonts w:ascii="Arial Bold" w:hAnsi="Arial Bold" w:cs="Arial"/>
                <w:b/>
                <w:bCs/>
              </w:rPr>
              <w:t>"</w:t>
            </w:r>
            <w:bookmarkEnd w:id="86"/>
            <w:r w:rsidRPr="008654EE">
              <w:rPr>
                <w:rFonts w:ascii="Arial Bold" w:hAnsi="Arial Bold" w:cs="Arial"/>
                <w:b/>
              </w:rPr>
              <w:t>CAP 179 Implementation Date</w:t>
            </w:r>
            <w:bookmarkStart w:id="87" w:name="_BPDCD_21"/>
            <w:r w:rsidRPr="008654EE">
              <w:rPr>
                <w:rFonts w:ascii="Arial Bold" w:hAnsi="Arial Bold" w:cs="Arial"/>
                <w:b/>
                <w:bCs/>
              </w:rPr>
              <w:t>"</w:t>
            </w:r>
            <w:r w:rsidRPr="008654EE">
              <w:rPr>
                <w:rFonts w:ascii="Arial Bold" w:hAnsi="Arial Bold" w:cs="Arial"/>
                <w:b/>
              </w:rPr>
              <w:t xml:space="preserve"> </w:t>
            </w:r>
            <w:bookmarkEnd w:id="87"/>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88" w:name="_DV_C120"/>
            <w:r>
              <w:rPr>
                <w:rStyle w:val="DeltaViewInsertion"/>
                <w:rFonts w:ascii="Arial" w:hAnsi="Arial" w:cs="Arial"/>
                <w:b/>
                <w:bCs/>
                <w:color w:val="000000"/>
                <w:w w:val="0"/>
                <w:u w:val="none"/>
              </w:rPr>
              <w:t>"Category 1 Intertripping Scheme"</w:t>
            </w:r>
            <w:bookmarkEnd w:id="88"/>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89"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89"/>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90" w:name="_DV_C122"/>
            <w:r>
              <w:rPr>
                <w:rStyle w:val="DeltaViewInsertion"/>
                <w:rFonts w:ascii="Arial" w:hAnsi="Arial" w:cs="Arial"/>
                <w:b/>
                <w:bCs/>
                <w:color w:val="000000"/>
                <w:w w:val="0"/>
                <w:u w:val="none"/>
              </w:rPr>
              <w:lastRenderedPageBreak/>
              <w:t>"Category 2 Intertripping Scheme"</w:t>
            </w:r>
            <w:bookmarkEnd w:id="90"/>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91" w:name="_DV_C127"/>
            <w:r>
              <w:rPr>
                <w:rStyle w:val="DeltaViewInsertion"/>
                <w:rFonts w:ascii="Arial" w:hAnsi="Arial" w:cs="Arial"/>
                <w:b/>
                <w:bCs/>
                <w:color w:val="000000"/>
                <w:w w:val="0"/>
                <w:u w:val="none"/>
              </w:rPr>
              <w:t>"Category 3 Intertripping Scheme"</w:t>
            </w:r>
            <w:bookmarkEnd w:id="91"/>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92" w:name="_DV_C129"/>
            <w:r>
              <w:rPr>
                <w:rStyle w:val="DeltaViewInsertion"/>
                <w:rFonts w:ascii="Arial" w:hAnsi="Arial" w:cs="Arial"/>
                <w:b/>
                <w:bCs/>
                <w:color w:val="000000"/>
                <w:w w:val="0"/>
                <w:u w:val="none"/>
              </w:rPr>
              <w:t>"Category 4 Intertripping Scheme"</w:t>
            </w:r>
            <w:bookmarkEnd w:id="92"/>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93" w:name="_DV_C131"/>
            <w:r>
              <w:rPr>
                <w:rFonts w:ascii="Arial" w:hAnsi="Arial" w:cs="Arial"/>
                <w:b/>
              </w:rPr>
              <w:t>"Circuit Breaker"</w:t>
            </w:r>
            <w:bookmarkEnd w:id="93"/>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94" w:name="_BPDCD_22"/>
            <w:r>
              <w:rPr>
                <w:rFonts w:ascii="Arial" w:hAnsi="Arial" w:cs="Arial"/>
                <w:color w:val="0000FF"/>
                <w:w w:val="0"/>
                <w:u w:val="double"/>
              </w:rPr>
              <w:t>;</w:t>
            </w:r>
            <w:bookmarkEnd w:id="94"/>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95" w:author="Author"/>
                <w:del w:id="96"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97" w:author="Author">
              <w:del w:id="98"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99" w:author="Author"/>
                <w:del w:id="100"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101" w:author="Author">
              <w:del w:id="102"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103" w:author="Author"/>
        </w:trPr>
        <w:tc>
          <w:tcPr>
            <w:tcW w:w="2695" w:type="dxa"/>
            <w:tcBorders>
              <w:top w:val="nil"/>
              <w:left w:val="nil"/>
              <w:bottom w:val="nil"/>
              <w:right w:val="nil"/>
            </w:tcBorders>
          </w:tcPr>
          <w:p w14:paraId="58E3375D" w14:textId="551E39A9" w:rsidR="00F44BD9" w:rsidRPr="00280E10" w:rsidRDefault="00F44BD9">
            <w:pPr>
              <w:pStyle w:val="BodyText"/>
              <w:rPr>
                <w:ins w:id="104" w:author="Author"/>
                <w:rFonts w:ascii="Arial" w:hAnsi="Arial" w:cs="Arial"/>
                <w:b/>
                <w:bCs/>
                <w:color w:val="FF0000"/>
                <w:szCs w:val="22"/>
                <w:highlight w:val="yellow"/>
              </w:rPr>
            </w:pPr>
            <w:ins w:id="105"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106" w:author="Author"/>
                <w:rFonts w:ascii="Arial" w:eastAsiaTheme="minorHAnsi" w:hAnsi="Arial" w:cs="Arial"/>
                <w:color w:val="FF0000"/>
                <w:szCs w:val="22"/>
                <w:highlight w:val="yellow"/>
              </w:rPr>
            </w:pPr>
            <w:ins w:id="107"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108"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109" w:author="Author">
              <w:del w:id="110"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111"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112" w:author="Author"/>
                <w:del w:id="113" w:author="Author"/>
                <w:rFonts w:ascii="Arial" w:hAnsi="Arial" w:cs="Arial"/>
                <w:b/>
                <w:bCs/>
                <w:szCs w:val="22"/>
                <w:highlight w:val="green"/>
              </w:rPr>
            </w:pPr>
            <w:ins w:id="114"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115"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116" w:author="Author"/>
                <w:rFonts w:ascii="Arial" w:eastAsiaTheme="minorHAnsi" w:hAnsi="Arial" w:cs="Arial"/>
                <w:color w:val="FF0000"/>
                <w:szCs w:val="22"/>
                <w:highlight w:val="yellow"/>
              </w:rPr>
            </w:pPr>
            <w:ins w:id="117"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tc>
      </w:tr>
      <w:tr w:rsidR="00D72082" w14:paraId="58F5B013" w14:textId="77777777" w:rsidTr="00106DAB">
        <w:trPr>
          <w:trHeight w:val="300"/>
          <w:ins w:id="118"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119" w:author="Author"/>
                <w:del w:id="120" w:author="Author"/>
                <w:rFonts w:ascii="Arial" w:hAnsi="Arial" w:cs="Arial"/>
                <w:b/>
                <w:bCs/>
                <w:szCs w:val="22"/>
                <w:highlight w:val="green"/>
              </w:rPr>
            </w:pPr>
            <w:ins w:id="121"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122"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23" w:author="Author"/>
                <w:del w:id="124" w:author="Author"/>
                <w:rFonts w:ascii="Arial" w:hAnsi="Arial" w:cs="Arial"/>
                <w:szCs w:val="22"/>
                <w:highlight w:val="green"/>
              </w:rPr>
            </w:pPr>
            <w:ins w:id="125"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p w14:paraId="06612C85" w14:textId="77777777" w:rsidR="00D72082" w:rsidRPr="00280E10" w:rsidDel="00975BCB" w:rsidRDefault="00D72082">
            <w:pPr>
              <w:pStyle w:val="BodyText"/>
              <w:jc w:val="both"/>
              <w:rPr>
                <w:ins w:id="126" w:author="Author"/>
                <w:rFonts w:ascii="Arial" w:eastAsiaTheme="minorHAnsi" w:hAnsi="Arial" w:cs="Arial"/>
                <w:color w:val="FF0000"/>
                <w:szCs w:val="22"/>
                <w:highlight w:val="yellow"/>
              </w:rPr>
            </w:pPr>
          </w:p>
        </w:tc>
      </w:tr>
      <w:tr w:rsidR="00D72082" w14:paraId="1AC4A3E5" w14:textId="77777777" w:rsidTr="00106DAB">
        <w:trPr>
          <w:trHeight w:val="300"/>
          <w:ins w:id="127" w:author="Author"/>
        </w:trPr>
        <w:tc>
          <w:tcPr>
            <w:tcW w:w="2695" w:type="dxa"/>
            <w:tcBorders>
              <w:top w:val="nil"/>
              <w:left w:val="nil"/>
              <w:bottom w:val="nil"/>
              <w:right w:val="nil"/>
            </w:tcBorders>
          </w:tcPr>
          <w:p w14:paraId="7E61E13E" w14:textId="67CBF80E" w:rsidR="00D72082" w:rsidRPr="00280E10" w:rsidRDefault="00BC5F29">
            <w:pPr>
              <w:pStyle w:val="BodyText"/>
              <w:rPr>
                <w:ins w:id="128"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29" w:author="Author"/>
                <w:del w:id="130" w:author="Author"/>
                <w:rFonts w:ascii="Arial" w:hAnsi="Arial"/>
                <w:color w:val="FF0000"/>
                <w:szCs w:val="22"/>
                <w:highlight w:val="green"/>
              </w:rPr>
            </w:pPr>
            <w:ins w:id="131"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32" w:author="Author"/>
                <w:rFonts w:ascii="Arial" w:eastAsiaTheme="minorHAnsi" w:hAnsi="Arial" w:cs="Arial"/>
                <w:color w:val="FF0000"/>
                <w:szCs w:val="22"/>
                <w:highlight w:val="yellow"/>
              </w:rPr>
            </w:pPr>
          </w:p>
        </w:tc>
      </w:tr>
      <w:tr w:rsidR="000D5217" w14:paraId="0367D4C2" w14:textId="77777777" w:rsidTr="00106DAB">
        <w:trPr>
          <w:trHeight w:val="300"/>
          <w:ins w:id="133"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34" w:author="Author"/>
                <w:del w:id="135" w:author="Author"/>
                <w:rFonts w:ascii="Arial" w:hAnsi="Arial" w:cs="Arial"/>
                <w:b/>
                <w:bCs/>
                <w:szCs w:val="22"/>
              </w:rPr>
            </w:pPr>
            <w:ins w:id="136"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37"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38" w:author="Author"/>
                <w:del w:id="139" w:author="Author"/>
                <w:rFonts w:ascii="Arial" w:hAnsi="Arial" w:cs="Arial"/>
                <w:color w:val="FF0000"/>
                <w:szCs w:val="22"/>
              </w:rPr>
            </w:pPr>
            <w:ins w:id="140" w:author="Author">
              <w:del w:id="141"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42"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43" w:author="Author"/>
                <w:del w:id="144"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45" w:author="Author"/>
                <w:del w:id="146"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47"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48" w:author="Author"/>
                <w:rFonts w:ascii="Arial" w:hAnsi="Arial" w:cs="Arial"/>
                <w:b/>
                <w:bCs/>
                <w:szCs w:val="22"/>
                <w:highlight w:val="yellow"/>
              </w:rPr>
            </w:pPr>
            <w:ins w:id="149"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50" w:author="Author"/>
                <w:rFonts w:ascii="Arial" w:hAnsi="Arial" w:cs="Arial"/>
                <w:szCs w:val="22"/>
                <w:highlight w:val="yellow"/>
              </w:rPr>
            </w:pPr>
            <w:ins w:id="151"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The Company</w:t>
              </w:r>
              <w:r w:rsidRPr="00882D58">
                <w:rPr>
                  <w:rFonts w:ascii="Arial" w:hAnsi="Arial" w:cs="Arial"/>
                  <w:szCs w:val="22"/>
                  <w:highlight w:val="yellow"/>
                </w:rPr>
                <w:t>;</w:t>
              </w:r>
              <w:r w:rsidR="00F54E7F">
                <w:rPr>
                  <w:rFonts w:ascii="Arial" w:hAnsi="Arial" w:cs="Arial"/>
                  <w:szCs w:val="22"/>
                  <w:highlight w:val="yellow"/>
                </w:rPr>
                <w:t xml:space="preserve"> </w:t>
              </w:r>
              <w:del w:id="152"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53" w:author="Author"/>
                <w:rFonts w:ascii="Arial" w:hAnsi="Arial" w:cs="Arial"/>
                <w:szCs w:val="22"/>
                <w:highlight w:val="yellow"/>
              </w:rPr>
            </w:pPr>
            <w:ins w:id="154"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155" w:name="_BPDCD_23"/>
            <w:r>
              <w:rPr>
                <w:rFonts w:ascii="Arial" w:hAnsi="Arial" w:cs="Arial"/>
                <w:strike/>
                <w:color w:val="FF0000"/>
              </w:rPr>
              <w:t xml:space="preserve"> </w:t>
            </w:r>
            <w:bookmarkStart w:id="156" w:name="_BPDCI_24"/>
            <w:bookmarkEnd w:id="155"/>
            <w:r>
              <w:rPr>
                <w:rFonts w:ascii="Arial" w:hAnsi="Arial" w:cs="Arial"/>
                <w:color w:val="0000FF"/>
                <w:u w:val="double"/>
              </w:rPr>
              <w:t xml:space="preserve">; </w:t>
            </w:r>
            <w:bookmarkEnd w:id="156"/>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57" w:name="_BPDCD_27"/>
            <w:r w:rsidRPr="5659255A">
              <w:rPr>
                <w:rFonts w:ascii="Arial" w:hAnsi="Arial" w:cs="Arial"/>
              </w:rPr>
              <w:t>14</w:t>
            </w:r>
            <w:bookmarkEnd w:id="157"/>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58"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59"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60" w:name="_BPDCD_29"/>
            <w:r w:rsidRPr="00842A97">
              <w:rPr>
                <w:rFonts w:ascii="Arial Bold" w:hAnsi="Arial Bold" w:cs="Arial"/>
                <w:b/>
                <w:bCs/>
              </w:rPr>
              <w:t>The Company</w:t>
            </w:r>
            <w:r w:rsidRPr="00842A97">
              <w:rPr>
                <w:rFonts w:ascii="Arial" w:hAnsi="Arial" w:cs="Arial"/>
              </w:rPr>
              <w:t xml:space="preserve"> </w:t>
            </w:r>
            <w:bookmarkEnd w:id="160"/>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lastRenderedPageBreak/>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61"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61"/>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62" w:name="_BPDCD_30"/>
            <w:r w:rsidRPr="00842A97">
              <w:rPr>
                <w:rFonts w:ascii="Arial" w:hAnsi="Arial" w:cs="Arial"/>
              </w:rPr>
              <w:t xml:space="preserve">a </w:t>
            </w:r>
            <w:bookmarkEnd w:id="162"/>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63" w:name="_BPDCD_31"/>
            <w:r w:rsidRPr="00842A97">
              <w:rPr>
                <w:rFonts w:ascii="Arial" w:hAnsi="Arial" w:cs="Arial"/>
                <w:bCs/>
              </w:rPr>
              <w:t>the</w:t>
            </w:r>
            <w:r w:rsidRPr="00842A97">
              <w:rPr>
                <w:rFonts w:ascii="Arial" w:hAnsi="Arial" w:cs="Arial"/>
                <w:b/>
                <w:bCs/>
              </w:rPr>
              <w:t xml:space="preserve"> CUSC Modifications Panel</w:t>
            </w:r>
            <w:bookmarkEnd w:id="163"/>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64" w:name="_BPDCD_32"/>
            <w:r w:rsidRPr="00842A97">
              <w:rPr>
                <w:rFonts w:ascii="Arial" w:hAnsi="Arial" w:cs="Arial"/>
              </w:rPr>
              <w:t xml:space="preserve">the </w:t>
            </w:r>
            <w:bookmarkEnd w:id="164"/>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65" w:name="_DV_M1"/>
            <w:bookmarkEnd w:id="165"/>
            <w:r>
              <w:rPr>
                <w:rFonts w:ascii="Arial" w:hAnsi="Arial" w:cs="Arial"/>
              </w:rPr>
              <w:t xml:space="preserve"> undertaken by the </w:t>
            </w:r>
            <w:bookmarkStart w:id="166" w:name="_DV_C5"/>
            <w:r>
              <w:rPr>
                <w:rStyle w:val="DeltaViewInsertion"/>
                <w:rFonts w:ascii="Arial" w:hAnsi="Arial" w:cs="Arial"/>
                <w:b/>
                <w:bCs/>
                <w:color w:val="auto"/>
                <w:u w:val="none"/>
              </w:rPr>
              <w:t xml:space="preserve">Panel </w:t>
            </w:r>
            <w:bookmarkStart w:id="167" w:name="_DV_M2"/>
            <w:bookmarkEnd w:id="166"/>
            <w:bookmarkEnd w:id="167"/>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68" w:name="_BPDCD_33"/>
            <w:r w:rsidRPr="00842A97">
              <w:rPr>
                <w:rFonts w:ascii="Arial Bold" w:hAnsi="Arial Bold" w:cs="Arial"/>
                <w:b/>
              </w:rPr>
              <w:t>Applicable</w:t>
            </w:r>
            <w:r w:rsidRPr="00842A97">
              <w:rPr>
                <w:rFonts w:ascii="Arial Bold" w:hAnsi="Arial Bold" w:cs="Arial"/>
              </w:rPr>
              <w:t xml:space="preserve"> </w:t>
            </w:r>
            <w:bookmarkEnd w:id="168"/>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69" w:name="_BPDCD_34"/>
            <w:r>
              <w:rPr>
                <w:rStyle w:val="DeltaViewInsertion"/>
                <w:rFonts w:ascii="Arial" w:hAnsi="Arial" w:cs="Arial"/>
                <w:strike/>
                <w:color w:val="FF0000"/>
                <w:u w:val="none"/>
              </w:rPr>
              <w:t>.</w:t>
            </w:r>
            <w:r>
              <w:rPr>
                <w:rStyle w:val="DeltaViewInsertion"/>
                <w:rFonts w:ascii="Arial" w:hAnsi="Arial" w:cs="Arial"/>
              </w:rPr>
              <w:t xml:space="preserve"> </w:t>
            </w:r>
            <w:bookmarkEnd w:id="169"/>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70"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70"/>
            <w:r w:rsidRPr="00842A97">
              <w:rPr>
                <w:rFonts w:ascii="Arial" w:hAnsi="Arial" w:cs="Arial"/>
                <w:b/>
                <w:bCs/>
              </w:rPr>
              <w:t xml:space="preserve">Workgroup Alternative CUSC Modification </w:t>
            </w:r>
            <w:bookmarkStart w:id="171" w:name="_BPDCI_36"/>
            <w:r w:rsidRPr="00842A97">
              <w:rPr>
                <w:rFonts w:ascii="Arial" w:hAnsi="Arial" w:cs="Arial"/>
                <w:bCs/>
              </w:rPr>
              <w:t>set out in the</w:t>
            </w:r>
            <w:r w:rsidRPr="00842A97">
              <w:rPr>
                <w:rFonts w:ascii="Arial" w:hAnsi="Arial" w:cs="Arial"/>
                <w:b/>
                <w:bCs/>
              </w:rPr>
              <w:t xml:space="preserve"> CUSC Modification Self-Governance Report, </w:t>
            </w:r>
            <w:bookmarkEnd w:id="171"/>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72"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73" w:name="_BPDCI_37"/>
            <w:r w:rsidRPr="00842A97">
              <w:rPr>
                <w:rFonts w:ascii="Arial" w:hAnsi="Arial" w:cs="Arial"/>
              </w:rPr>
              <w:t xml:space="preserve">Section 3, </w:t>
            </w:r>
            <w:bookmarkEnd w:id="173"/>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74" w:name="_BPDCI_38"/>
            <w:r w:rsidRPr="00842A97">
              <w:rPr>
                <w:rFonts w:ascii="Arial" w:hAnsi="Arial" w:cs="Arial"/>
              </w:rPr>
              <w:t xml:space="preserve">Section 3, </w:t>
            </w:r>
            <w:bookmarkEnd w:id="174"/>
            <w:r w:rsidRPr="00842A97">
              <w:rPr>
                <w:rFonts w:ascii="Arial" w:hAnsi="Arial" w:cs="Arial"/>
              </w:rPr>
              <w:t>Appendix 2 Paragraph 6  as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lastRenderedPageBreak/>
              <w:t>"Deenergisation"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75" w:name="_BPDCD_39"/>
            <w:r w:rsidRPr="00842A97">
              <w:rPr>
                <w:rFonts w:ascii="Arial Bold" w:hAnsi="Arial Bold" w:cs="Arial"/>
                <w:b/>
              </w:rPr>
              <w:t>User’s</w:t>
            </w:r>
            <w:r w:rsidRPr="00842A97">
              <w:rPr>
                <w:rFonts w:ascii="Arial" w:hAnsi="Arial" w:cs="Arial"/>
                <w:color w:val="0000FF"/>
              </w:rPr>
              <w:t xml:space="preserve"> </w:t>
            </w:r>
            <w:bookmarkEnd w:id="175"/>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w:t>
            </w:r>
            <w:r>
              <w:rPr>
                <w:rFonts w:ascii="Arial" w:hAnsi="Arial" w:cs="Arial"/>
              </w:rPr>
              <w:lastRenderedPageBreak/>
              <w:t xml:space="preserve">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lastRenderedPageBreak/>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76" w:author="Author"/>
        </w:trPr>
        <w:tc>
          <w:tcPr>
            <w:tcW w:w="2695" w:type="dxa"/>
          </w:tcPr>
          <w:p w14:paraId="29598BB1" w14:textId="36A66CA0" w:rsidR="00C30926" w:rsidRPr="00882D58" w:rsidRDefault="00C30926" w:rsidP="00C30926">
            <w:pPr>
              <w:spacing w:line="360" w:lineRule="auto"/>
              <w:jc w:val="both"/>
              <w:rPr>
                <w:ins w:id="177" w:author="Author"/>
                <w:rFonts w:ascii="Arial" w:hAnsi="Arial" w:cs="Arial"/>
                <w:szCs w:val="22"/>
                <w:highlight w:val="yellow"/>
              </w:rPr>
            </w:pPr>
            <w:ins w:id="178"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79" w:author="Author"/>
                <w:rFonts w:ascii="Arial" w:hAnsi="Arial" w:cs="Arial"/>
                <w:szCs w:val="22"/>
                <w:highlight w:val="yellow"/>
              </w:rPr>
            </w:pPr>
            <w:ins w:id="180" w:author="Author">
              <w:r>
                <w:rPr>
                  <w:rFonts w:ascii="Arial" w:hAnsi="Arial" w:cs="Arial"/>
                  <w:szCs w:val="22"/>
                  <w:highlight w:val="yellow"/>
                </w:rPr>
                <w:t>i</w:t>
              </w:r>
              <w:del w:id="181"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agreements; </w:t>
              </w:r>
            </w:ins>
          </w:p>
          <w:p w14:paraId="6B50DDA4" w14:textId="77777777" w:rsidR="00C30926" w:rsidRPr="00882D58" w:rsidRDefault="00C30926" w:rsidP="00C30926">
            <w:pPr>
              <w:jc w:val="both"/>
              <w:rPr>
                <w:ins w:id="182"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w:t>
            </w:r>
            <w:r>
              <w:rPr>
                <w:rFonts w:ascii="Arial" w:hAnsi="Arial" w:cs="Arial"/>
              </w:rPr>
              <w:lastRenderedPageBreak/>
              <w:t xml:space="preserve">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lastRenderedPageBreak/>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83" w:author="Author"/>
        </w:trPr>
        <w:tc>
          <w:tcPr>
            <w:tcW w:w="2695" w:type="dxa"/>
          </w:tcPr>
          <w:p w14:paraId="6FDFC6D1" w14:textId="5A0A907A" w:rsidR="0076736F" w:rsidRPr="00882D58" w:rsidRDefault="00787808" w:rsidP="00241CE1">
            <w:pPr>
              <w:rPr>
                <w:ins w:id="184" w:author="Author"/>
                <w:rFonts w:ascii="Arial" w:hAnsi="Arial" w:cs="Arial"/>
                <w:b/>
                <w:bCs/>
                <w:szCs w:val="22"/>
                <w:highlight w:val="yellow"/>
              </w:rPr>
            </w:pPr>
            <w:ins w:id="185"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86" w:author="Author"/>
                <w:del w:id="187" w:author="Author"/>
                <w:rFonts w:ascii="Arial" w:hAnsi="Arial" w:cs="Arial"/>
                <w:szCs w:val="22"/>
                <w:highlight w:val="yellow"/>
              </w:rPr>
            </w:pPr>
            <w:ins w:id="188"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where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89"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lastRenderedPageBreak/>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90" w:author="Author"/>
        </w:trPr>
        <w:tc>
          <w:tcPr>
            <w:tcW w:w="2695" w:type="dxa"/>
          </w:tcPr>
          <w:p w14:paraId="3F75B103" w14:textId="77777777" w:rsidR="00A31D8B" w:rsidRDefault="00A31D8B" w:rsidP="00A31D8B">
            <w:pPr>
              <w:pStyle w:val="BodyText"/>
              <w:rPr>
                <w:ins w:id="191" w:author="Author"/>
                <w:rFonts w:ascii="Arial" w:hAnsi="Arial" w:cs="Arial"/>
                <w:b/>
                <w:bCs/>
              </w:rPr>
            </w:pPr>
            <w:ins w:id="192"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93"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94" w:author="Author"/>
                <w:rFonts w:ascii="Arial" w:hAnsi="Arial" w:cs="Arial"/>
                <w:szCs w:val="22"/>
                <w:lang w:eastAsia="en-GB"/>
              </w:rPr>
            </w:pPr>
            <w:ins w:id="195"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196" w:author="Author"/>
        </w:trPr>
        <w:tc>
          <w:tcPr>
            <w:tcW w:w="2695" w:type="dxa"/>
          </w:tcPr>
          <w:p w14:paraId="7B6A4795" w14:textId="77777777" w:rsidR="00AA7FA9" w:rsidRDefault="00AA7FA9" w:rsidP="00C30926">
            <w:pPr>
              <w:ind w:left="3600" w:hanging="3600"/>
              <w:rPr>
                <w:ins w:id="197" w:author="Author"/>
                <w:rFonts w:ascii="Arial" w:hAnsi="Arial" w:cs="Arial"/>
                <w:b/>
                <w:szCs w:val="22"/>
              </w:rPr>
            </w:pPr>
          </w:p>
        </w:tc>
        <w:tc>
          <w:tcPr>
            <w:tcW w:w="6662" w:type="dxa"/>
          </w:tcPr>
          <w:p w14:paraId="374924BA" w14:textId="77777777" w:rsidR="00AA7FA9" w:rsidRPr="004E4C04" w:rsidRDefault="00AA7FA9" w:rsidP="00C30926">
            <w:pPr>
              <w:rPr>
                <w:ins w:id="198" w:author="Author"/>
                <w:rFonts w:ascii="Arial" w:hAnsi="Arial" w:cs="Arial"/>
                <w:szCs w:val="22"/>
                <w:lang w:eastAsia="en-GB"/>
              </w:rPr>
            </w:pPr>
          </w:p>
        </w:tc>
      </w:tr>
      <w:tr w:rsidR="00AA7FA9" w14:paraId="0742D776" w14:textId="77777777" w:rsidTr="002C1D61">
        <w:trPr>
          <w:trHeight w:val="1286"/>
          <w:ins w:id="199" w:author="Author"/>
        </w:trPr>
        <w:tc>
          <w:tcPr>
            <w:tcW w:w="2695" w:type="dxa"/>
          </w:tcPr>
          <w:p w14:paraId="707D03B0" w14:textId="77777777" w:rsidR="00A31D8B" w:rsidRPr="00882D58" w:rsidRDefault="00A31D8B" w:rsidP="00A31D8B">
            <w:pPr>
              <w:pStyle w:val="BodyText"/>
              <w:rPr>
                <w:ins w:id="200" w:author="Author"/>
                <w:rFonts w:ascii="Arial" w:hAnsi="Arial" w:cs="Arial"/>
                <w:b/>
                <w:bCs/>
                <w:highlight w:val="green"/>
              </w:rPr>
            </w:pPr>
            <w:ins w:id="201"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202" w:author="Author"/>
                <w:rFonts w:ascii="Arial" w:hAnsi="Arial" w:cs="Arial"/>
                <w:b/>
                <w:szCs w:val="22"/>
              </w:rPr>
            </w:pPr>
          </w:p>
        </w:tc>
        <w:tc>
          <w:tcPr>
            <w:tcW w:w="6662" w:type="dxa"/>
          </w:tcPr>
          <w:p w14:paraId="226156A7" w14:textId="77777777" w:rsidR="00A31D8B" w:rsidRDefault="00A31D8B" w:rsidP="00A31D8B">
            <w:pPr>
              <w:pStyle w:val="BodyText"/>
              <w:jc w:val="both"/>
              <w:rPr>
                <w:ins w:id="203" w:author="Author"/>
                <w:rFonts w:ascii="Arial" w:hAnsi="Arial" w:cs="Arial"/>
                <w:highlight w:val="green"/>
              </w:rPr>
            </w:pPr>
            <w:ins w:id="204" w:author="Author">
              <w:r w:rsidRPr="00882D58">
                <w:rPr>
                  <w:rFonts w:ascii="Arial" w:hAnsi="Arial" w:cs="Arial"/>
                  <w:highlight w:val="green"/>
                </w:rPr>
                <w:t xml:space="preserve">the one off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205" w:author="Author"/>
                <w:rFonts w:ascii="Arial" w:hAnsi="Arial" w:cs="Arial"/>
                <w:szCs w:val="22"/>
                <w:lang w:eastAsia="en-GB"/>
              </w:rPr>
            </w:pPr>
          </w:p>
        </w:tc>
      </w:tr>
      <w:tr w:rsidR="00AA7FA9" w14:paraId="658863F5" w14:textId="77777777" w:rsidTr="003A67C0">
        <w:trPr>
          <w:trHeight w:val="300"/>
          <w:ins w:id="206" w:author="Author"/>
        </w:trPr>
        <w:tc>
          <w:tcPr>
            <w:tcW w:w="2695" w:type="dxa"/>
          </w:tcPr>
          <w:p w14:paraId="242CB25D" w14:textId="77777777" w:rsidR="00A31D8B" w:rsidRPr="0063098D" w:rsidRDefault="00A31D8B" w:rsidP="00A31D8B">
            <w:pPr>
              <w:pStyle w:val="BodyText"/>
              <w:rPr>
                <w:ins w:id="207" w:author="Author"/>
                <w:rFonts w:ascii="Arial" w:hAnsi="Arial" w:cs="Arial"/>
                <w:b/>
                <w:bCs/>
                <w:highlight w:val="green"/>
                <w:rPrChange w:id="208" w:author="Martin Cahill (NESO)" w:date="2025-02-28T15:26:00Z" w16du:dateUtc="2025-02-28T15:26:00Z">
                  <w:rPr>
                    <w:ins w:id="209" w:author="Author"/>
                    <w:rFonts w:ascii="Arial" w:hAnsi="Arial" w:cs="Arial"/>
                    <w:b/>
                    <w:bCs/>
                    <w:highlight w:val="cyan"/>
                  </w:rPr>
                </w:rPrChange>
              </w:rPr>
            </w:pPr>
            <w:ins w:id="210" w:author="Author">
              <w:r w:rsidRPr="0063098D">
                <w:rPr>
                  <w:rFonts w:ascii="Arial" w:hAnsi="Arial" w:cs="Arial"/>
                  <w:b/>
                  <w:bCs/>
                  <w:highlight w:val="green"/>
                  <w:rPrChange w:id="211" w:author="Martin Cahill (NESO)" w:date="2025-02-28T15:26:00Z" w16du:dateUtc="2025-02-28T15:26:00Z">
                    <w:rPr>
                      <w:rFonts w:ascii="Arial" w:hAnsi="Arial" w:cs="Arial"/>
                      <w:b/>
                      <w:bCs/>
                      <w:highlight w:val="cyan"/>
                    </w:rPr>
                  </w:rPrChange>
                </w:rPr>
                <w:t>“EA Information”</w:t>
              </w:r>
            </w:ins>
          </w:p>
          <w:p w14:paraId="21771484" w14:textId="77777777" w:rsidR="00AA7FA9" w:rsidRPr="0063098D" w:rsidRDefault="00AA7FA9" w:rsidP="00C30926">
            <w:pPr>
              <w:ind w:left="3600" w:hanging="3600"/>
              <w:rPr>
                <w:ins w:id="212" w:author="Author"/>
                <w:rFonts w:ascii="Arial" w:hAnsi="Arial" w:cs="Arial"/>
                <w:b/>
                <w:szCs w:val="22"/>
                <w:highlight w:val="green"/>
                <w:rPrChange w:id="213" w:author="Martin Cahill (NESO)" w:date="2025-02-28T15:26:00Z" w16du:dateUtc="2025-02-28T15:26:00Z">
                  <w:rPr>
                    <w:ins w:id="214" w:author="Author"/>
                    <w:rFonts w:ascii="Arial" w:hAnsi="Arial" w:cs="Arial"/>
                    <w:b/>
                    <w:szCs w:val="22"/>
                  </w:rPr>
                </w:rPrChange>
              </w:rPr>
            </w:pPr>
          </w:p>
        </w:tc>
        <w:tc>
          <w:tcPr>
            <w:tcW w:w="6662" w:type="dxa"/>
          </w:tcPr>
          <w:p w14:paraId="39B7957C" w14:textId="759F213E" w:rsidR="00A31D8B" w:rsidRPr="0063098D" w:rsidRDefault="00417CAC" w:rsidP="00A31D8B">
            <w:pPr>
              <w:jc w:val="both"/>
              <w:rPr>
                <w:ins w:id="215" w:author="Author"/>
                <w:rFonts w:ascii="Arial" w:hAnsi="Arial" w:cs="Arial"/>
                <w:color w:val="FF0000"/>
                <w:szCs w:val="22"/>
                <w:highlight w:val="green"/>
                <w:rPrChange w:id="216" w:author="Martin Cahill (NESO)" w:date="2025-02-28T15:26:00Z" w16du:dateUtc="2025-02-28T15:26:00Z">
                  <w:rPr>
                    <w:ins w:id="217" w:author="Author"/>
                    <w:rFonts w:ascii="Arial" w:hAnsi="Arial" w:cs="Arial"/>
                    <w:color w:val="FF0000"/>
                    <w:szCs w:val="22"/>
                    <w:highlight w:val="cyan"/>
                  </w:rPr>
                </w:rPrChange>
              </w:rPr>
            </w:pPr>
            <w:ins w:id="218" w:author="Author">
              <w:r w:rsidRPr="0063098D">
                <w:rPr>
                  <w:rFonts w:ascii="Arial" w:hAnsi="Arial" w:cs="Arial"/>
                  <w:color w:val="FF0000"/>
                  <w:szCs w:val="22"/>
                  <w:highlight w:val="green"/>
                  <w:rPrChange w:id="219" w:author="Martin Cahill (NESO)" w:date="2025-02-28T15:26:00Z" w16du:dateUtc="2025-02-28T15:26:00Z">
                    <w:rPr>
                      <w:rFonts w:ascii="Arial" w:hAnsi="Arial" w:cs="Arial"/>
                      <w:color w:val="FF0000"/>
                      <w:szCs w:val="22"/>
                      <w:highlight w:val="cyan"/>
                    </w:rPr>
                  </w:rPrChange>
                </w:rPr>
                <w:t>t</w:t>
              </w:r>
              <w:del w:id="220" w:author="Author">
                <w:r w:rsidR="00A31D8B" w:rsidRPr="0063098D" w:rsidDel="00417CAC">
                  <w:rPr>
                    <w:rFonts w:ascii="Arial" w:hAnsi="Arial" w:cs="Arial"/>
                    <w:color w:val="FF0000"/>
                    <w:szCs w:val="22"/>
                    <w:highlight w:val="green"/>
                    <w:rPrChange w:id="221" w:author="Martin Cahill (NESO)" w:date="2025-02-28T15:26:00Z" w16du:dateUtc="2025-02-28T15:26:00Z">
                      <w:rPr>
                        <w:rFonts w:ascii="Arial" w:hAnsi="Arial" w:cs="Arial"/>
                        <w:color w:val="FF0000"/>
                        <w:szCs w:val="22"/>
                        <w:highlight w:val="cyan"/>
                      </w:rPr>
                    </w:rPrChange>
                  </w:rPr>
                  <w:delText>T</w:delText>
                </w:r>
              </w:del>
              <w:r w:rsidR="00A31D8B" w:rsidRPr="0063098D">
                <w:rPr>
                  <w:rFonts w:ascii="Arial" w:hAnsi="Arial" w:cs="Arial"/>
                  <w:color w:val="FF0000"/>
                  <w:szCs w:val="22"/>
                  <w:highlight w:val="green"/>
                  <w:rPrChange w:id="222" w:author="Martin Cahill (NESO)" w:date="2025-02-28T15:26:00Z" w16du:dateUtc="2025-02-28T15:26:00Z">
                    <w:rPr>
                      <w:rFonts w:ascii="Arial" w:hAnsi="Arial" w:cs="Arial"/>
                      <w:color w:val="FF0000"/>
                      <w:szCs w:val="22"/>
                      <w:highlight w:val="cyan"/>
                    </w:rPr>
                  </w:rPrChange>
                </w:rPr>
                <w:t>he following information:</w:t>
              </w:r>
            </w:ins>
          </w:p>
          <w:p w14:paraId="121B08BC" w14:textId="77777777" w:rsidR="00A31D8B" w:rsidRPr="0063098D" w:rsidRDefault="00A31D8B" w:rsidP="00D605D4">
            <w:pPr>
              <w:pStyle w:val="ListParagraph"/>
              <w:numPr>
                <w:ilvl w:val="0"/>
                <w:numId w:val="52"/>
              </w:numPr>
              <w:spacing w:before="120" w:after="120" w:line="240" w:lineRule="auto"/>
              <w:jc w:val="both"/>
              <w:rPr>
                <w:ins w:id="223" w:author="Author"/>
                <w:rFonts w:ascii="Arial" w:hAnsi="Arial" w:cs="Arial"/>
                <w:color w:val="FF0000"/>
                <w:highlight w:val="green"/>
                <w:rPrChange w:id="224" w:author="Martin Cahill (NESO)" w:date="2025-02-28T15:26:00Z" w16du:dateUtc="2025-02-28T15:26:00Z">
                  <w:rPr>
                    <w:ins w:id="225" w:author="Author"/>
                    <w:rFonts w:ascii="Arial" w:hAnsi="Arial" w:cs="Arial"/>
                    <w:color w:val="FF0000"/>
                    <w:highlight w:val="cyan"/>
                  </w:rPr>
                </w:rPrChange>
              </w:rPr>
            </w:pPr>
            <w:ins w:id="226" w:author="Author">
              <w:r w:rsidRPr="0063098D">
                <w:rPr>
                  <w:rFonts w:ascii="Arial" w:hAnsi="Arial" w:cs="Arial"/>
                  <w:color w:val="FF0000"/>
                  <w:highlight w:val="green"/>
                  <w:rPrChange w:id="227"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28" w:author="Martin Cahill (NESO)" w:date="2025-02-28T15:26:00Z" w16du:dateUtc="2025-02-28T15:26:00Z">
                    <w:rPr>
                      <w:rFonts w:ascii="Arial" w:hAnsi="Arial" w:cs="Arial"/>
                      <w:b/>
                      <w:bCs/>
                      <w:color w:val="FF0000"/>
                      <w:highlight w:val="cyan"/>
                    </w:rPr>
                  </w:rPrChange>
                </w:rPr>
                <w:t>Existing Agreements for a Project</w:t>
              </w:r>
              <w:r w:rsidRPr="0063098D">
                <w:rPr>
                  <w:rFonts w:ascii="Arial" w:hAnsi="Arial" w:cs="Arial"/>
                  <w:color w:val="FF0000"/>
                  <w:highlight w:val="green"/>
                  <w:rPrChange w:id="229" w:author="Martin Cahill (NESO)" w:date="2025-02-28T15:26:00Z" w16du:dateUtc="2025-02-28T15:26:00Z">
                    <w:rPr>
                      <w:rFonts w:ascii="Arial" w:hAnsi="Arial" w:cs="Arial"/>
                      <w:color w:val="FF0000"/>
                      <w:highlight w:val="cyan"/>
                    </w:rPr>
                  </w:rPrChange>
                </w:rPr>
                <w:t xml:space="preserve"> are </w:t>
              </w:r>
              <w:r w:rsidRPr="0063098D">
                <w:rPr>
                  <w:rFonts w:ascii="Arial" w:hAnsi="Arial" w:cs="Arial"/>
                  <w:b/>
                  <w:bCs/>
                  <w:color w:val="FF0000"/>
                  <w:highlight w:val="green"/>
                  <w:rPrChange w:id="230" w:author="Martin Cahill (NESO)" w:date="2025-02-28T15:26:00Z" w16du:dateUtc="2025-02-28T15:26:00Z">
                    <w:rPr>
                      <w:rFonts w:ascii="Arial" w:hAnsi="Arial" w:cs="Arial"/>
                      <w:b/>
                      <w:bCs/>
                      <w:color w:val="FF0000"/>
                      <w:highlight w:val="cyan"/>
                    </w:rPr>
                  </w:rPrChange>
                </w:rPr>
                <w:t>Effective</w:t>
              </w:r>
              <w:r w:rsidRPr="0063098D">
                <w:rPr>
                  <w:rFonts w:ascii="Arial" w:hAnsi="Arial" w:cs="Arial"/>
                  <w:color w:val="FF0000"/>
                  <w:highlight w:val="green"/>
                  <w:rPrChange w:id="231" w:author="Martin Cahill (NESO)" w:date="2025-02-28T15:26:00Z" w16du:dateUtc="2025-02-28T15:26:00Z">
                    <w:rPr>
                      <w:rFonts w:ascii="Arial" w:hAnsi="Arial" w:cs="Arial"/>
                      <w:color w:val="FF0000"/>
                      <w:highlight w:val="cyan"/>
                    </w:rPr>
                  </w:rPrChange>
                </w:rPr>
                <w:t xml:space="preserve"> and by reference to these:</w:t>
              </w:r>
            </w:ins>
          </w:p>
          <w:p w14:paraId="322AD2A3" w14:textId="77777777" w:rsidR="00A31D8B" w:rsidRPr="0063098D" w:rsidRDefault="00A31D8B" w:rsidP="00D605D4">
            <w:pPr>
              <w:pStyle w:val="ListParagraph"/>
              <w:numPr>
                <w:ilvl w:val="0"/>
                <w:numId w:val="53"/>
              </w:numPr>
              <w:spacing w:before="120" w:after="120" w:line="240" w:lineRule="auto"/>
              <w:ind w:left="1169"/>
              <w:jc w:val="both"/>
              <w:rPr>
                <w:ins w:id="232" w:author="Author"/>
                <w:rFonts w:ascii="Arial" w:hAnsi="Arial" w:cs="Arial"/>
                <w:color w:val="FF0000"/>
                <w:highlight w:val="green"/>
                <w:rPrChange w:id="233" w:author="Martin Cahill (NESO)" w:date="2025-02-28T15:26:00Z" w16du:dateUtc="2025-02-28T15:26:00Z">
                  <w:rPr>
                    <w:ins w:id="234" w:author="Author"/>
                    <w:rFonts w:ascii="Arial" w:hAnsi="Arial" w:cs="Arial"/>
                    <w:color w:val="FF0000"/>
                    <w:highlight w:val="cyan"/>
                  </w:rPr>
                </w:rPrChange>
              </w:rPr>
            </w:pPr>
            <w:ins w:id="235" w:author="Author">
              <w:r w:rsidRPr="0063098D">
                <w:rPr>
                  <w:rFonts w:ascii="Arial" w:hAnsi="Arial" w:cs="Arial"/>
                  <w:color w:val="FF0000"/>
                  <w:highlight w:val="green"/>
                  <w:rPrChange w:id="236" w:author="Martin Cahill (NESO)" w:date="2025-02-28T15:26:00Z" w16du:dateUtc="2025-02-28T15:26:00Z">
                    <w:rPr>
                      <w:rFonts w:ascii="Arial" w:hAnsi="Arial" w:cs="Arial"/>
                      <w:color w:val="FF0000"/>
                      <w:highlight w:val="cyan"/>
                    </w:rPr>
                  </w:rPrChange>
                </w:rPr>
                <w:t xml:space="preserve">what are the </w:t>
              </w:r>
              <w:r w:rsidRPr="0063098D">
                <w:rPr>
                  <w:rFonts w:ascii="Arial" w:hAnsi="Arial" w:cs="Arial"/>
                  <w:b/>
                  <w:bCs/>
                  <w:color w:val="FF0000"/>
                  <w:highlight w:val="green"/>
                  <w:rPrChange w:id="237" w:author="Martin Cahill (NESO)" w:date="2025-02-28T15:26:00Z" w16du:dateUtc="2025-02-28T15:26:00Z">
                    <w:rPr>
                      <w:rFonts w:ascii="Arial" w:hAnsi="Arial" w:cs="Arial"/>
                      <w:b/>
                      <w:bCs/>
                      <w:color w:val="FF0000"/>
                      <w:highlight w:val="cyan"/>
                    </w:rPr>
                  </w:rPrChange>
                </w:rPr>
                <w:t>Connection Points</w:t>
              </w:r>
              <w:r w:rsidRPr="0063098D">
                <w:rPr>
                  <w:rFonts w:ascii="Arial" w:hAnsi="Arial" w:cs="Arial"/>
                  <w:color w:val="FF0000"/>
                  <w:highlight w:val="green"/>
                  <w:rPrChange w:id="238" w:author="Martin Cahill (NESO)" w:date="2025-02-28T15:26:00Z" w16du:dateUtc="2025-02-28T15:26:00Z">
                    <w:rPr>
                      <w:rFonts w:ascii="Arial" w:hAnsi="Arial" w:cs="Arial"/>
                      <w:color w:val="FF0000"/>
                      <w:highlight w:val="cyan"/>
                    </w:rPr>
                  </w:rPrChange>
                </w:rPr>
                <w:t xml:space="preserve"> and </w:t>
              </w:r>
              <w:r w:rsidRPr="0063098D">
                <w:rPr>
                  <w:rFonts w:ascii="Arial" w:hAnsi="Arial" w:cs="Arial"/>
                  <w:b/>
                  <w:bCs/>
                  <w:color w:val="FF0000"/>
                  <w:highlight w:val="green"/>
                  <w:rPrChange w:id="239" w:author="Martin Cahill (NESO)" w:date="2025-02-28T15:26:00Z" w16du:dateUtc="2025-02-28T15:26:00Z">
                    <w:rPr>
                      <w:rFonts w:ascii="Arial" w:hAnsi="Arial" w:cs="Arial"/>
                      <w:b/>
                      <w:bCs/>
                      <w:color w:val="FF0000"/>
                      <w:highlight w:val="cyan"/>
                    </w:rPr>
                  </w:rPrChange>
                </w:rPr>
                <w:t>Completion Dates;</w:t>
              </w:r>
            </w:ins>
          </w:p>
          <w:p w14:paraId="2FDF95DA" w14:textId="77777777" w:rsidR="00A31D8B" w:rsidRPr="0063098D" w:rsidRDefault="00A31D8B" w:rsidP="00D605D4">
            <w:pPr>
              <w:pStyle w:val="ListParagraph"/>
              <w:numPr>
                <w:ilvl w:val="0"/>
                <w:numId w:val="53"/>
              </w:numPr>
              <w:spacing w:before="120" w:after="120" w:line="240" w:lineRule="auto"/>
              <w:ind w:left="1169"/>
              <w:jc w:val="both"/>
              <w:rPr>
                <w:ins w:id="240" w:author="Author"/>
                <w:rFonts w:ascii="Arial" w:hAnsi="Arial" w:cs="Arial"/>
                <w:color w:val="FF0000"/>
                <w:highlight w:val="green"/>
                <w:rPrChange w:id="241" w:author="Martin Cahill (NESO)" w:date="2025-02-28T15:26:00Z" w16du:dateUtc="2025-02-28T15:26:00Z">
                  <w:rPr>
                    <w:ins w:id="242" w:author="Author"/>
                    <w:rFonts w:ascii="Arial" w:hAnsi="Arial" w:cs="Arial"/>
                    <w:color w:val="FF0000"/>
                    <w:highlight w:val="cyan"/>
                  </w:rPr>
                </w:rPrChange>
              </w:rPr>
            </w:pPr>
            <w:ins w:id="243" w:author="Author">
              <w:r w:rsidRPr="0063098D">
                <w:rPr>
                  <w:rFonts w:ascii="Arial" w:hAnsi="Arial" w:cs="Arial"/>
                  <w:color w:val="FF0000"/>
                  <w:highlight w:val="green"/>
                  <w:rPrChange w:id="244" w:author="Martin Cahill (NESO)" w:date="2025-02-28T15:26:00Z" w16du:dateUtc="2025-02-28T15:26:00Z">
                    <w:rPr>
                      <w:rFonts w:ascii="Arial" w:hAnsi="Arial" w:cs="Arial"/>
                      <w:color w:val="FF0000"/>
                      <w:highlight w:val="cyan"/>
                    </w:rPr>
                  </w:rPrChange>
                </w:rPr>
                <w:t xml:space="preserve"> what is the </w:t>
              </w:r>
              <w:r w:rsidRPr="0063098D">
                <w:rPr>
                  <w:rFonts w:ascii="Arial" w:hAnsi="Arial" w:cs="Arial"/>
                  <w:b/>
                  <w:bCs/>
                  <w:color w:val="FF0000"/>
                  <w:highlight w:val="green"/>
                  <w:rPrChange w:id="245" w:author="Martin Cahill (NESO)" w:date="2025-02-28T15:26:00Z" w16du:dateUtc="2025-02-28T15:26:00Z">
                    <w:rPr>
                      <w:rFonts w:ascii="Arial" w:hAnsi="Arial" w:cs="Arial"/>
                      <w:b/>
                      <w:bCs/>
                      <w:color w:val="FF0000"/>
                      <w:highlight w:val="cyan"/>
                    </w:rPr>
                  </w:rPrChange>
                </w:rPr>
                <w:t>Installed Capacity</w:t>
              </w:r>
              <w:r w:rsidRPr="0063098D">
                <w:rPr>
                  <w:rFonts w:ascii="Arial" w:hAnsi="Arial" w:cs="Arial"/>
                  <w:color w:val="FF0000"/>
                  <w:highlight w:val="green"/>
                  <w:rPrChange w:id="246" w:author="Martin Cahill (NESO)" w:date="2025-02-28T15:26:00Z" w16du:dateUtc="2025-02-28T15:26:00Z">
                    <w:rPr>
                      <w:rFonts w:ascii="Arial" w:hAnsi="Arial" w:cs="Arial"/>
                      <w:color w:val="FF0000"/>
                      <w:highlight w:val="cyan"/>
                    </w:rPr>
                  </w:rPrChange>
                </w:rPr>
                <w:t xml:space="preserve"> and technology types.</w:t>
              </w:r>
            </w:ins>
          </w:p>
          <w:p w14:paraId="705AC6C5" w14:textId="64AE2CC0" w:rsidR="00AA7FA9" w:rsidRPr="0063098D" w:rsidRDefault="00A31D8B" w:rsidP="00D605D4">
            <w:pPr>
              <w:pStyle w:val="ListParagraph"/>
              <w:numPr>
                <w:ilvl w:val="0"/>
                <w:numId w:val="52"/>
              </w:numPr>
              <w:spacing w:before="120" w:after="120" w:line="240" w:lineRule="auto"/>
              <w:jc w:val="both"/>
              <w:rPr>
                <w:ins w:id="247" w:author="Author"/>
                <w:rFonts w:ascii="Arial" w:hAnsi="Arial" w:cs="Arial"/>
                <w:highlight w:val="green"/>
                <w:lang w:eastAsia="en-GB"/>
                <w:rPrChange w:id="248" w:author="Martin Cahill (NESO)" w:date="2025-02-28T15:26:00Z" w16du:dateUtc="2025-02-28T15:26:00Z">
                  <w:rPr>
                    <w:ins w:id="249" w:author="Author"/>
                    <w:rFonts w:ascii="Arial" w:hAnsi="Arial" w:cs="Arial"/>
                    <w:lang w:eastAsia="en-GB"/>
                  </w:rPr>
                </w:rPrChange>
              </w:rPr>
            </w:pPr>
            <w:ins w:id="250" w:author="Author">
              <w:r w:rsidRPr="0063098D">
                <w:rPr>
                  <w:rFonts w:ascii="Arial" w:hAnsi="Arial" w:cs="Arial"/>
                  <w:color w:val="FF0000"/>
                  <w:highlight w:val="green"/>
                  <w:rPrChange w:id="251"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52" w:author="Martin Cahill (NESO)" w:date="2025-02-28T15:26:00Z" w16du:dateUtc="2025-02-28T15:26:00Z">
                    <w:rPr>
                      <w:rFonts w:ascii="Arial" w:hAnsi="Arial" w:cs="Arial"/>
                      <w:b/>
                      <w:bCs/>
                      <w:color w:val="FF0000"/>
                      <w:highlight w:val="cyan"/>
                    </w:rPr>
                  </w:rPrChange>
                </w:rPr>
                <w:t>Existing Agreements</w:t>
              </w:r>
              <w:r w:rsidRPr="0063098D">
                <w:rPr>
                  <w:rFonts w:ascii="Arial" w:hAnsi="Arial" w:cs="Arial"/>
                  <w:color w:val="FF0000"/>
                  <w:highlight w:val="green"/>
                  <w:rPrChange w:id="253" w:author="Martin Cahill (NESO)" w:date="2025-02-28T15:26:00Z" w16du:dateUtc="2025-02-28T15:26:00Z">
                    <w:rPr>
                      <w:rFonts w:ascii="Arial" w:hAnsi="Arial" w:cs="Arial"/>
                      <w:color w:val="FF0000"/>
                      <w:highlight w:val="cyan"/>
                    </w:rPr>
                  </w:rPrChange>
                </w:rPr>
                <w:t xml:space="preserve"> for a </w:t>
              </w:r>
              <w:r w:rsidRPr="0063098D">
                <w:rPr>
                  <w:rFonts w:ascii="Arial" w:hAnsi="Arial" w:cs="Arial"/>
                  <w:b/>
                  <w:bCs/>
                  <w:color w:val="FF0000"/>
                  <w:highlight w:val="green"/>
                  <w:rPrChange w:id="254" w:author="Martin Cahill (NESO)" w:date="2025-02-28T15:26:00Z" w16du:dateUtc="2025-02-28T15:26:00Z">
                    <w:rPr>
                      <w:rFonts w:ascii="Arial" w:hAnsi="Arial" w:cs="Arial"/>
                      <w:b/>
                      <w:bCs/>
                      <w:color w:val="FF0000"/>
                      <w:highlight w:val="cyan"/>
                    </w:rPr>
                  </w:rPrChange>
                </w:rPr>
                <w:t>Project</w:t>
              </w:r>
              <w:r w:rsidRPr="0063098D">
                <w:rPr>
                  <w:rFonts w:ascii="Arial" w:hAnsi="Arial" w:cs="Arial"/>
                  <w:color w:val="FF0000"/>
                  <w:highlight w:val="green"/>
                  <w:rPrChange w:id="255" w:author="Martin Cahill (NESO)" w:date="2025-02-28T15:26:00Z" w16du:dateUtc="2025-02-28T15:26:00Z">
                    <w:rPr>
                      <w:rFonts w:ascii="Arial" w:hAnsi="Arial" w:cs="Arial"/>
                      <w:color w:val="FF0000"/>
                      <w:highlight w:val="cyan"/>
                    </w:rPr>
                  </w:rPrChange>
                </w:rPr>
                <w:t xml:space="preserve"> which are to be given the status of </w:t>
              </w:r>
              <w:r w:rsidRPr="0063098D">
                <w:rPr>
                  <w:rFonts w:ascii="Arial" w:hAnsi="Arial" w:cs="Arial"/>
                  <w:b/>
                  <w:bCs/>
                  <w:color w:val="FF0000"/>
                  <w:highlight w:val="green"/>
                  <w:rPrChange w:id="256" w:author="Martin Cahill (NESO)" w:date="2025-02-28T15:26:00Z" w16du:dateUtc="2025-02-28T15:26:00Z">
                    <w:rPr>
                      <w:rFonts w:ascii="Arial" w:hAnsi="Arial" w:cs="Arial"/>
                      <w:b/>
                      <w:bCs/>
                      <w:color w:val="FF0000"/>
                      <w:highlight w:val="cyan"/>
                    </w:rPr>
                  </w:rPrChange>
                </w:rPr>
                <w:t>Existing Gate 1 Agreements</w:t>
              </w:r>
              <w:r w:rsidRPr="0063098D">
                <w:rPr>
                  <w:rFonts w:ascii="Arial" w:hAnsi="Arial" w:cs="Arial"/>
                  <w:color w:val="FF0000"/>
                  <w:highlight w:val="green"/>
                  <w:rPrChange w:id="257" w:author="Martin Cahill (NESO)" w:date="2025-02-28T15:26:00Z" w16du:dateUtc="2025-02-28T15:26:00Z">
                    <w:rPr>
                      <w:rFonts w:ascii="Arial" w:hAnsi="Arial" w:cs="Arial"/>
                      <w:color w:val="FF0000"/>
                      <w:highlight w:val="cyan"/>
                    </w:rPr>
                  </w:rPrChange>
                </w:rPr>
                <w:t xml:space="preserve"> have expressed interest in </w:t>
              </w:r>
              <w:r w:rsidRPr="0063098D">
                <w:rPr>
                  <w:rFonts w:ascii="Arial" w:hAnsi="Arial" w:cs="Arial"/>
                  <w:b/>
                  <w:bCs/>
                  <w:color w:val="FF0000"/>
                  <w:highlight w:val="green"/>
                  <w:rPrChange w:id="258" w:author="Martin Cahill (NESO)" w:date="2025-02-28T15:26:00Z" w16du:dateUtc="2025-02-28T15:26:00Z">
                    <w:rPr>
                      <w:rFonts w:ascii="Arial" w:hAnsi="Arial" w:cs="Arial"/>
                      <w:b/>
                      <w:bCs/>
                      <w:color w:val="FF0000"/>
                      <w:highlight w:val="cyan"/>
                    </w:rPr>
                  </w:rPrChange>
                </w:rPr>
                <w:t>Reservation</w:t>
              </w:r>
              <w:r w:rsidRPr="0063098D">
                <w:rPr>
                  <w:rFonts w:ascii="Arial" w:hAnsi="Arial" w:cs="Arial"/>
                  <w:color w:val="FF0000"/>
                  <w:highlight w:val="green"/>
                  <w:rPrChange w:id="259" w:author="Martin Cahill (NESO)" w:date="2025-02-28T15:26:00Z" w16du:dateUtc="2025-02-28T15:26:00Z">
                    <w:rPr>
                      <w:rFonts w:ascii="Arial" w:hAnsi="Arial" w:cs="Arial"/>
                      <w:color w:val="FF0000"/>
                      <w:highlight w:val="cyan"/>
                    </w:rPr>
                  </w:rPrChange>
                </w:rPr>
                <w:t>.</w:t>
              </w:r>
            </w:ins>
          </w:p>
        </w:tc>
      </w:tr>
      <w:tr w:rsidR="00AA7FA9" w14:paraId="74347EF3" w14:textId="77777777" w:rsidTr="003A67C0">
        <w:trPr>
          <w:trHeight w:val="300"/>
          <w:ins w:id="260" w:author="Author"/>
        </w:trPr>
        <w:tc>
          <w:tcPr>
            <w:tcW w:w="2695" w:type="dxa"/>
          </w:tcPr>
          <w:p w14:paraId="572CFC37" w14:textId="77777777" w:rsidR="00A31D8B" w:rsidRPr="0063098D" w:rsidRDefault="00A31D8B" w:rsidP="00A31D8B">
            <w:pPr>
              <w:pStyle w:val="BodyText"/>
              <w:rPr>
                <w:ins w:id="261" w:author="Author"/>
                <w:rFonts w:ascii="Arial" w:hAnsi="Arial" w:cs="Arial"/>
                <w:b/>
                <w:bCs/>
                <w:highlight w:val="green"/>
                <w:rPrChange w:id="262" w:author="Martin Cahill (NESO)" w:date="2025-02-28T15:26:00Z" w16du:dateUtc="2025-02-28T15:26:00Z">
                  <w:rPr>
                    <w:ins w:id="263" w:author="Author"/>
                    <w:rFonts w:ascii="Arial" w:hAnsi="Arial" w:cs="Arial"/>
                    <w:b/>
                    <w:bCs/>
                    <w:highlight w:val="cyan"/>
                  </w:rPr>
                </w:rPrChange>
              </w:rPr>
            </w:pPr>
            <w:ins w:id="264" w:author="Author">
              <w:r w:rsidRPr="0063098D">
                <w:rPr>
                  <w:rFonts w:ascii="Arial" w:hAnsi="Arial" w:cs="Arial"/>
                  <w:b/>
                  <w:bCs/>
                  <w:highlight w:val="green"/>
                  <w:rPrChange w:id="265" w:author="Martin Cahill (NESO)" w:date="2025-02-28T15:26:00Z" w16du:dateUtc="2025-02-28T15:26:00Z">
                    <w:rPr>
                      <w:rFonts w:ascii="Arial" w:hAnsi="Arial" w:cs="Arial"/>
                      <w:b/>
                      <w:bCs/>
                      <w:highlight w:val="cyan"/>
                    </w:rPr>
                  </w:rPrChange>
                </w:rPr>
                <w:t>“EA Register”</w:t>
              </w:r>
            </w:ins>
          </w:p>
          <w:p w14:paraId="0A6ED936" w14:textId="77777777" w:rsidR="00AA7FA9" w:rsidRPr="0063098D" w:rsidRDefault="00AA7FA9" w:rsidP="00C30926">
            <w:pPr>
              <w:ind w:left="3600" w:hanging="3600"/>
              <w:rPr>
                <w:ins w:id="266" w:author="Author"/>
                <w:rFonts w:ascii="Arial" w:hAnsi="Arial" w:cs="Arial"/>
                <w:b/>
                <w:szCs w:val="22"/>
                <w:highlight w:val="green"/>
                <w:rPrChange w:id="267" w:author="Martin Cahill (NESO)" w:date="2025-02-28T15:26:00Z" w16du:dateUtc="2025-02-28T15:26:00Z">
                  <w:rPr>
                    <w:ins w:id="268" w:author="Author"/>
                    <w:rFonts w:ascii="Arial" w:hAnsi="Arial" w:cs="Arial"/>
                    <w:b/>
                    <w:szCs w:val="22"/>
                  </w:rPr>
                </w:rPrChange>
              </w:rPr>
            </w:pPr>
          </w:p>
        </w:tc>
        <w:tc>
          <w:tcPr>
            <w:tcW w:w="6662" w:type="dxa"/>
          </w:tcPr>
          <w:p w14:paraId="24E3F477" w14:textId="77777777" w:rsidR="00A31D8B" w:rsidRPr="0063098D" w:rsidRDefault="00A31D8B" w:rsidP="00A31D8B">
            <w:pPr>
              <w:pStyle w:val="BodyText"/>
              <w:jc w:val="both"/>
              <w:rPr>
                <w:ins w:id="269" w:author="Author"/>
                <w:rFonts w:ascii="Arial" w:hAnsi="Arial" w:cs="Arial"/>
                <w:szCs w:val="22"/>
                <w:highlight w:val="green"/>
                <w:rPrChange w:id="270" w:author="Martin Cahill (NESO)" w:date="2025-02-28T15:26:00Z" w16du:dateUtc="2025-02-28T15:26:00Z">
                  <w:rPr>
                    <w:ins w:id="271" w:author="Author"/>
                    <w:rFonts w:ascii="Arial" w:hAnsi="Arial" w:cs="Arial"/>
                    <w:szCs w:val="22"/>
                    <w:highlight w:val="cyan"/>
                  </w:rPr>
                </w:rPrChange>
              </w:rPr>
            </w:pPr>
            <w:ins w:id="272" w:author="Author">
              <w:r w:rsidRPr="0063098D">
                <w:rPr>
                  <w:rFonts w:ascii="Arial" w:hAnsi="Arial" w:cs="Arial"/>
                  <w:color w:val="FF0000"/>
                  <w:szCs w:val="22"/>
                  <w:highlight w:val="green"/>
                  <w:rPrChange w:id="273" w:author="Martin Cahill (NESO)" w:date="2025-02-28T15:26:00Z" w16du:dateUtc="2025-02-28T15:26:00Z">
                    <w:rPr>
                      <w:rFonts w:ascii="Arial" w:hAnsi="Arial" w:cs="Arial"/>
                      <w:color w:val="FF0000"/>
                      <w:szCs w:val="22"/>
                      <w:highlight w:val="cyan"/>
                    </w:rPr>
                  </w:rPrChange>
                </w:rPr>
                <w:t xml:space="preserve">the register of that name published </w:t>
              </w:r>
              <w:r w:rsidRPr="0063098D">
                <w:rPr>
                  <w:rFonts w:ascii="Arial" w:hAnsi="Arial" w:cs="Arial"/>
                  <w:b/>
                  <w:bCs/>
                  <w:color w:val="FF0000"/>
                  <w:szCs w:val="22"/>
                  <w:highlight w:val="green"/>
                  <w:rPrChange w:id="274" w:author="Martin Cahill (NESO)" w:date="2025-02-28T15:26:00Z" w16du:dateUtc="2025-02-28T15:26:00Z">
                    <w:rPr>
                      <w:rFonts w:ascii="Arial" w:hAnsi="Arial" w:cs="Arial"/>
                      <w:b/>
                      <w:bCs/>
                      <w:color w:val="FF0000"/>
                      <w:szCs w:val="22"/>
                      <w:highlight w:val="cyan"/>
                    </w:rPr>
                  </w:rPrChange>
                </w:rPr>
                <w:t>by The Company</w:t>
              </w:r>
              <w:r w:rsidRPr="0063098D">
                <w:rPr>
                  <w:rFonts w:ascii="Arial" w:hAnsi="Arial" w:cs="Arial"/>
                  <w:color w:val="FF0000"/>
                  <w:szCs w:val="22"/>
                  <w:highlight w:val="green"/>
                  <w:rPrChange w:id="275" w:author="Martin Cahill (NESO)" w:date="2025-02-28T15:26:00Z" w16du:dateUtc="2025-02-28T15:26:00Z">
                    <w:rPr>
                      <w:rFonts w:ascii="Arial" w:hAnsi="Arial" w:cs="Arial"/>
                      <w:color w:val="FF0000"/>
                      <w:szCs w:val="22"/>
                      <w:highlight w:val="cyan"/>
                    </w:rPr>
                  </w:rPrChange>
                </w:rPr>
                <w:t xml:space="preserve"> on the </w:t>
              </w:r>
              <w:r w:rsidRPr="0063098D">
                <w:rPr>
                  <w:rFonts w:ascii="Arial" w:hAnsi="Arial" w:cs="Arial"/>
                  <w:b/>
                  <w:bCs/>
                  <w:color w:val="FF0000"/>
                  <w:szCs w:val="22"/>
                  <w:highlight w:val="green"/>
                  <w:rPrChange w:id="276" w:author="Martin Cahill (NESO)" w:date="2025-02-28T15:26:00Z" w16du:dateUtc="2025-02-28T15:26:00Z">
                    <w:rPr>
                      <w:rFonts w:ascii="Arial" w:hAnsi="Arial" w:cs="Arial"/>
                      <w:b/>
                      <w:bCs/>
                      <w:color w:val="FF0000"/>
                      <w:szCs w:val="22"/>
                      <w:highlight w:val="cyan"/>
                    </w:rPr>
                  </w:rPrChange>
                </w:rPr>
                <w:t>Website</w:t>
              </w:r>
              <w:r w:rsidRPr="0063098D">
                <w:rPr>
                  <w:rFonts w:ascii="Arial" w:hAnsi="Arial" w:cs="Arial"/>
                  <w:color w:val="FF0000"/>
                  <w:szCs w:val="22"/>
                  <w:highlight w:val="green"/>
                  <w:rPrChange w:id="277" w:author="Martin Cahill (NESO)" w:date="2025-02-28T15:26:00Z" w16du:dateUtc="2025-02-28T15:26:00Z">
                    <w:rPr>
                      <w:rFonts w:ascii="Arial" w:hAnsi="Arial" w:cs="Arial"/>
                      <w:color w:val="FF0000"/>
                      <w:szCs w:val="22"/>
                      <w:highlight w:val="cyan"/>
                    </w:rPr>
                  </w:rPrChange>
                </w:rPr>
                <w:t xml:space="preserve"> in accordance with and in the time period specified in </w:t>
              </w:r>
              <w:r w:rsidRPr="0063098D">
                <w:rPr>
                  <w:rFonts w:ascii="Arial" w:hAnsi="Arial" w:cs="Arial"/>
                  <w:b/>
                  <w:bCs/>
                  <w:color w:val="FF0000"/>
                  <w:szCs w:val="22"/>
                  <w:highlight w:val="green"/>
                  <w:rPrChange w:id="278" w:author="Martin Cahill (NESO)" w:date="2025-02-28T15:26:00Z" w16du:dateUtc="2025-02-28T15:26:00Z">
                    <w:rPr>
                      <w:rFonts w:ascii="Arial" w:hAnsi="Arial" w:cs="Arial"/>
                      <w:b/>
                      <w:bCs/>
                      <w:color w:val="FF0000"/>
                      <w:szCs w:val="22"/>
                      <w:highlight w:val="cyan"/>
                    </w:rPr>
                  </w:rPrChange>
                </w:rPr>
                <w:t>CUSC</w:t>
              </w:r>
              <w:r w:rsidRPr="0063098D">
                <w:rPr>
                  <w:rFonts w:ascii="Arial" w:hAnsi="Arial" w:cs="Arial"/>
                  <w:color w:val="FF0000"/>
                  <w:szCs w:val="22"/>
                  <w:highlight w:val="green"/>
                  <w:rPrChange w:id="279" w:author="Martin Cahill (NESO)" w:date="2025-02-28T15:26:00Z" w16du:dateUtc="2025-02-28T15:26:00Z">
                    <w:rPr>
                      <w:rFonts w:ascii="Arial" w:hAnsi="Arial" w:cs="Arial"/>
                      <w:color w:val="FF0000"/>
                      <w:szCs w:val="22"/>
                      <w:highlight w:val="cyan"/>
                    </w:rPr>
                  </w:rPrChange>
                </w:rPr>
                <w:t xml:space="preserve"> Section 18;</w:t>
              </w:r>
            </w:ins>
          </w:p>
          <w:p w14:paraId="598F942E" w14:textId="77777777" w:rsidR="00AA7FA9" w:rsidRPr="0063098D" w:rsidRDefault="00AA7FA9" w:rsidP="00C30926">
            <w:pPr>
              <w:rPr>
                <w:ins w:id="280" w:author="Author"/>
                <w:rFonts w:ascii="Arial" w:hAnsi="Arial" w:cs="Arial"/>
                <w:szCs w:val="22"/>
                <w:highlight w:val="green"/>
                <w:lang w:eastAsia="en-GB"/>
                <w:rPrChange w:id="281" w:author="Martin Cahill (NESO)" w:date="2025-02-28T15:26:00Z" w16du:dateUtc="2025-02-28T15:26:00Z">
                  <w:rPr>
                    <w:ins w:id="282" w:author="Author"/>
                    <w:rFonts w:ascii="Arial" w:hAnsi="Arial" w:cs="Arial"/>
                    <w:szCs w:val="22"/>
                    <w:lang w:eastAsia="en-GB"/>
                  </w:rPr>
                </w:rPrChange>
              </w:rPr>
            </w:pPr>
          </w:p>
        </w:tc>
      </w:tr>
      <w:tr w:rsidR="00AA7FA9" w14:paraId="7EF5A7E0" w14:textId="77777777" w:rsidTr="003A67C0">
        <w:trPr>
          <w:trHeight w:val="300"/>
          <w:ins w:id="283" w:author="Author"/>
        </w:trPr>
        <w:tc>
          <w:tcPr>
            <w:tcW w:w="2695" w:type="dxa"/>
          </w:tcPr>
          <w:p w14:paraId="33EDDC83" w14:textId="00AC002E" w:rsidR="00581918" w:rsidDel="002C1D61" w:rsidRDefault="00581918" w:rsidP="002C1D61">
            <w:pPr>
              <w:pStyle w:val="BodyText"/>
              <w:rPr>
                <w:ins w:id="284" w:author="Author"/>
                <w:del w:id="285" w:author="Author"/>
                <w:rFonts w:ascii="Arial" w:hAnsi="Arial" w:cs="Arial"/>
                <w:b/>
                <w:bCs/>
              </w:rPr>
            </w:pPr>
            <w:ins w:id="286"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87"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88" w:author="Author"/>
                <w:del w:id="289" w:author="Author"/>
                <w:rFonts w:ascii="Arial" w:hAnsi="Arial" w:cs="Arial"/>
              </w:rPr>
            </w:pPr>
            <w:ins w:id="290"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91" w:author="Author"/>
                <w:lang w:eastAsia="en-GB"/>
              </w:rPr>
            </w:pPr>
          </w:p>
        </w:tc>
      </w:tr>
      <w:tr w:rsidR="00AA7FA9" w14:paraId="758FD40F" w14:textId="77777777" w:rsidTr="00D605D4">
        <w:trPr>
          <w:trHeight w:val="66"/>
          <w:ins w:id="292" w:author="Author"/>
        </w:trPr>
        <w:tc>
          <w:tcPr>
            <w:tcW w:w="2695" w:type="dxa"/>
          </w:tcPr>
          <w:p w14:paraId="1CAFF4B9" w14:textId="77777777" w:rsidR="00AA7FA9" w:rsidRDefault="00AA7FA9" w:rsidP="00C30926">
            <w:pPr>
              <w:ind w:left="3600" w:hanging="3600"/>
              <w:rPr>
                <w:ins w:id="293" w:author="Author"/>
                <w:rFonts w:ascii="Arial" w:hAnsi="Arial" w:cs="Arial"/>
                <w:b/>
                <w:szCs w:val="22"/>
              </w:rPr>
            </w:pPr>
          </w:p>
        </w:tc>
        <w:tc>
          <w:tcPr>
            <w:tcW w:w="6662" w:type="dxa"/>
          </w:tcPr>
          <w:p w14:paraId="254C2763" w14:textId="77777777" w:rsidR="00AA7FA9" w:rsidRPr="004E4C04" w:rsidRDefault="00AA7FA9" w:rsidP="00C30926">
            <w:pPr>
              <w:rPr>
                <w:ins w:id="294" w:author="Author"/>
                <w:rFonts w:ascii="Arial" w:hAnsi="Arial" w:cs="Arial"/>
                <w:szCs w:val="22"/>
                <w:lang w:eastAsia="en-GB"/>
              </w:rPr>
            </w:pPr>
          </w:p>
        </w:tc>
      </w:tr>
      <w:tr w:rsidR="00AA7FA9" w14:paraId="32283BB1" w14:textId="77777777" w:rsidTr="003A67C0">
        <w:trPr>
          <w:trHeight w:val="300"/>
          <w:ins w:id="295" w:author="Author"/>
        </w:trPr>
        <w:tc>
          <w:tcPr>
            <w:tcW w:w="2695" w:type="dxa"/>
          </w:tcPr>
          <w:p w14:paraId="55905E15" w14:textId="77777777" w:rsidR="002C1D61" w:rsidRDefault="002C1D61" w:rsidP="002C1D61">
            <w:pPr>
              <w:pStyle w:val="BodyText"/>
              <w:rPr>
                <w:ins w:id="296" w:author="Author"/>
                <w:rFonts w:ascii="Arial" w:hAnsi="Arial" w:cs="Arial"/>
                <w:b/>
                <w:bCs/>
              </w:rPr>
            </w:pPr>
            <w:ins w:id="297"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298" w:author="Author"/>
                <w:rFonts w:ascii="Arial" w:hAnsi="Arial" w:cs="Arial"/>
                <w:b/>
                <w:szCs w:val="22"/>
              </w:rPr>
            </w:pPr>
          </w:p>
        </w:tc>
        <w:tc>
          <w:tcPr>
            <w:tcW w:w="6662" w:type="dxa"/>
          </w:tcPr>
          <w:p w14:paraId="6856245B" w14:textId="77777777" w:rsidR="002C1D61" w:rsidRDefault="002C1D61" w:rsidP="002C1D61">
            <w:pPr>
              <w:pStyle w:val="BodyText"/>
              <w:jc w:val="both"/>
              <w:rPr>
                <w:ins w:id="299" w:author="Author"/>
                <w:rFonts w:ascii="Arial" w:hAnsi="Arial" w:cs="Arial"/>
              </w:rPr>
            </w:pPr>
            <w:ins w:id="300"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weeks;</w:t>
              </w:r>
            </w:ins>
          </w:p>
          <w:p w14:paraId="563E6151" w14:textId="77777777" w:rsidR="00AA7FA9" w:rsidRPr="004E4C04" w:rsidRDefault="00AA7FA9" w:rsidP="00C30926">
            <w:pPr>
              <w:rPr>
                <w:ins w:id="301" w:author="Author"/>
                <w:rFonts w:ascii="Arial" w:hAnsi="Arial" w:cs="Arial"/>
                <w:szCs w:val="22"/>
                <w:lang w:eastAsia="en-GB"/>
              </w:rPr>
            </w:pPr>
          </w:p>
        </w:tc>
      </w:tr>
      <w:tr w:rsidR="00AA7FA9" w14:paraId="7409CC21" w14:textId="77777777" w:rsidTr="003A67C0">
        <w:trPr>
          <w:trHeight w:val="300"/>
          <w:ins w:id="302" w:author="Author"/>
        </w:trPr>
        <w:tc>
          <w:tcPr>
            <w:tcW w:w="2695" w:type="dxa"/>
          </w:tcPr>
          <w:p w14:paraId="0C1C649E" w14:textId="77777777" w:rsidR="002C1D61" w:rsidRDefault="002C1D61" w:rsidP="002C1D61">
            <w:pPr>
              <w:pStyle w:val="BodyText"/>
              <w:rPr>
                <w:ins w:id="303" w:author="Author"/>
                <w:rFonts w:ascii="Arial" w:hAnsi="Arial" w:cs="Arial"/>
                <w:b/>
                <w:bCs/>
              </w:rPr>
            </w:pPr>
            <w:ins w:id="304"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305"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306" w:author="Author"/>
                <w:rFonts w:ascii="Arial" w:hAnsi="Arial" w:cs="Arial"/>
              </w:rPr>
            </w:pPr>
            <w:ins w:id="307"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Gated Process for Projects with Existing Agreements</w:t>
              </w:r>
              <w:r w:rsidRPr="00544C14">
                <w:rPr>
                  <w:rFonts w:ascii="Arial" w:hAnsi="Arial" w:cs="Arial"/>
                  <w:highlight w:val="green"/>
                </w:rPr>
                <w:t>;</w:t>
              </w:r>
            </w:ins>
          </w:p>
          <w:p w14:paraId="267866BB" w14:textId="77777777" w:rsidR="00AA7FA9" w:rsidRPr="004E4C04" w:rsidRDefault="00AA7FA9" w:rsidP="00C30926">
            <w:pPr>
              <w:rPr>
                <w:ins w:id="308"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309" w:author="Author"/>
                <w:rFonts w:ascii="Arial" w:hAnsi="Arial" w:cs="Arial"/>
                <w:b/>
                <w:bCs/>
              </w:rPr>
            </w:pPr>
            <w:ins w:id="310" w:author="Author">
              <w:r w:rsidRPr="00544C14">
                <w:rPr>
                  <w:rFonts w:ascii="Arial" w:hAnsi="Arial" w:cs="Arial"/>
                  <w:b/>
                  <w:bCs/>
                  <w:highlight w:val="green"/>
                </w:rPr>
                <w:t>“Effective”</w:t>
              </w:r>
            </w:ins>
          </w:p>
          <w:p w14:paraId="0196A7B7" w14:textId="77777777" w:rsidR="000257E3" w:rsidRDefault="000257E3" w:rsidP="00C30926">
            <w:pPr>
              <w:pStyle w:val="BodyText"/>
              <w:rPr>
                <w:ins w:id="311"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312" w:author="Author"/>
                <w:rFonts w:ascii="Arial" w:hAnsi="Arial" w:cs="Arial"/>
              </w:rPr>
            </w:pPr>
            <w:ins w:id="313"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18.8;</w:t>
              </w:r>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lastRenderedPageBreak/>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314" w:name="_BPDCD_41"/>
            <w:r w:rsidRPr="006153B7">
              <w:rPr>
                <w:rFonts w:ascii="Arial" w:hAnsi="Arial" w:cs="Arial"/>
              </w:rPr>
              <w:t xml:space="preserve">in </w:t>
            </w:r>
            <w:bookmarkEnd w:id="314"/>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w:t>
            </w:r>
            <w:r>
              <w:rPr>
                <w:rFonts w:ascii="Arial" w:hAnsi="Arial" w:cs="Arial"/>
              </w:rPr>
              <w:lastRenderedPageBreak/>
              <w:t xml:space="preserve">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lastRenderedPageBreak/>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lastRenderedPageBreak/>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315" w:name="_BPDCD_43"/>
            <w:r>
              <w:rPr>
                <w:rFonts w:ascii="Arial" w:hAnsi="Arial" w:cs="Arial"/>
                <w:b/>
                <w:bCs/>
                <w:strike/>
                <w:color w:val="FF0000"/>
              </w:rPr>
              <w:t xml:space="preserve"> </w:t>
            </w:r>
            <w:r w:rsidRPr="00BD656E">
              <w:rPr>
                <w:rFonts w:ascii="Arial Bold" w:hAnsi="Arial Bold" w:cs="Arial"/>
                <w:b/>
                <w:bCs/>
              </w:rPr>
              <w:t xml:space="preserve">Implementation </w:t>
            </w:r>
            <w:bookmarkEnd w:id="315"/>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lastRenderedPageBreak/>
              <w:t>1000 GWh = 1TWh;</w:t>
            </w:r>
          </w:p>
        </w:tc>
      </w:tr>
      <w:tr w:rsidR="005C7BC1" w14:paraId="6C0E4533" w14:textId="77777777" w:rsidTr="003A67C0">
        <w:trPr>
          <w:trHeight w:val="300"/>
          <w:ins w:id="316" w:author="Author"/>
        </w:trPr>
        <w:tc>
          <w:tcPr>
            <w:tcW w:w="2695" w:type="dxa"/>
          </w:tcPr>
          <w:p w14:paraId="2F63181C" w14:textId="335CFCDD" w:rsidR="0062330C" w:rsidRPr="00A445EE" w:rsidRDefault="0062330C" w:rsidP="0062330C">
            <w:pPr>
              <w:pStyle w:val="BodyText"/>
              <w:rPr>
                <w:ins w:id="317" w:author="Author"/>
                <w:rFonts w:ascii="Arial" w:hAnsi="Arial" w:cs="Arial"/>
                <w:b/>
                <w:bCs/>
                <w:highlight w:val="yellow"/>
              </w:rPr>
            </w:pPr>
            <w:ins w:id="318" w:author="Author">
              <w:r w:rsidRPr="00A445EE">
                <w:rPr>
                  <w:rFonts w:ascii="Arial" w:hAnsi="Arial" w:cs="Arial"/>
                  <w:b/>
                  <w:bCs/>
                  <w:szCs w:val="22"/>
                  <w:highlight w:val="yellow"/>
                </w:rPr>
                <w:lastRenderedPageBreak/>
                <w:t>“Energy Density Tables”</w:t>
              </w:r>
            </w:ins>
          </w:p>
        </w:tc>
        <w:tc>
          <w:tcPr>
            <w:tcW w:w="6662" w:type="dxa"/>
          </w:tcPr>
          <w:p w14:paraId="07A0B3AE" w14:textId="17774520" w:rsidR="0062330C" w:rsidRPr="00A445EE" w:rsidRDefault="00D032A3" w:rsidP="00D605D4">
            <w:pPr>
              <w:spacing w:after="120"/>
              <w:jc w:val="both"/>
              <w:rPr>
                <w:ins w:id="319" w:author="Author"/>
                <w:rFonts w:ascii="Arial" w:hAnsi="Arial" w:cs="Arial"/>
                <w:szCs w:val="22"/>
                <w:highlight w:val="yellow"/>
              </w:rPr>
            </w:pPr>
            <w:ins w:id="320"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321" w:name="_BPDCI_44"/>
            <w:r w:rsidRPr="007206FD">
              <w:rPr>
                <w:rFonts w:ascii="Arial" w:hAnsi="Arial" w:cs="Arial"/>
                <w:b/>
                <w:bCs/>
                <w:w w:val="0"/>
              </w:rPr>
              <w:t>"ET Restrictions on Availability"</w:t>
            </w:r>
            <w:bookmarkEnd w:id="321"/>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32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322"/>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32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323"/>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324"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25205443" w:rsidR="002D006B" w:rsidRDefault="002D006B" w:rsidP="0062330C">
            <w:pPr>
              <w:jc w:val="both"/>
              <w:rPr>
                <w:rFonts w:ascii="Arial" w:hAnsi="Arial" w:cs="Arial"/>
              </w:rPr>
            </w:pPr>
            <w:ins w:id="325" w:author="Author">
              <w:r w:rsidRPr="00A445EE">
                <w:rPr>
                  <w:rFonts w:ascii="Arial" w:hAnsi="Arial" w:cs="Arial"/>
                  <w:highlight w:val="green"/>
                </w:rPr>
                <w:t>the agreements of the type determined according to Paragraph 18.5</w:t>
              </w:r>
              <w:del w:id="326" w:author="Author">
                <w:r w:rsidR="00DB68C1" w:rsidDel="005A4004">
                  <w:rPr>
                    <w:rFonts w:ascii="Arial" w:hAnsi="Arial" w:cs="Arial"/>
                    <w:highlight w:val="green"/>
                  </w:rPr>
                  <w:delText xml:space="preserve"> above</w:delText>
                </w:r>
              </w:del>
              <w:r w:rsidRPr="00A445EE">
                <w:rPr>
                  <w:rFonts w:ascii="Arial" w:hAnsi="Arial" w:cs="Arial"/>
                  <w:highlight w:val="green"/>
                </w:rPr>
                <w:t>;</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327" w:name="_BPDCD_52"/>
            <w:r w:rsidRPr="00BD656E">
              <w:rPr>
                <w:rFonts w:ascii="Arial Bold" w:hAnsi="Arial Bold" w:cs="Arial"/>
                <w:b/>
                <w:bCs/>
              </w:rPr>
              <w:t>The Company</w:t>
            </w:r>
            <w:bookmarkEnd w:id="327"/>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4E5C77D9" w14:textId="77777777" w:rsidR="0062330C" w:rsidRDefault="0062330C" w:rsidP="0062330C">
            <w:pPr>
              <w:pStyle w:val="BodyText"/>
              <w:rPr>
                <w:ins w:id="328" w:author="Martin Cahill (NESO)" w:date="2025-02-28T15:27:00Z" w16du:dateUtc="2025-02-28T15:27:00Z"/>
                <w:rFonts w:ascii="Arial" w:hAnsi="Arial" w:cs="Arial"/>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p w14:paraId="540717D4" w14:textId="21195709" w:rsidR="00FC4C65" w:rsidRPr="009625ED" w:rsidRDefault="003F3DDE" w:rsidP="0062330C">
            <w:pPr>
              <w:pStyle w:val="BodyText"/>
              <w:rPr>
                <w:rFonts w:ascii="Arial" w:hAnsi="Arial" w:cs="Arial"/>
                <w:b/>
                <w:bCs/>
              </w:rPr>
            </w:pPr>
            <w:ins w:id="329" w:author="Martin Cahill (NESO)" w:date="2025-02-28T15:28:00Z" w16du:dateUtc="2025-02-28T15:28:00Z">
              <w:r>
                <w:rPr>
                  <w:rFonts w:ascii="Arial" w:hAnsi="Arial" w:cs="Arial"/>
                  <w:szCs w:val="22"/>
                  <w:lang w:eastAsia="en-GB"/>
                </w:rPr>
                <w:br/>
              </w:r>
            </w:ins>
            <w:ins w:id="330" w:author="Martin Cahill (NESO)" w:date="2025-02-28T15:27:00Z" w16du:dateUtc="2025-02-28T15:27:00Z">
              <w:r w:rsidR="00FC4C65" w:rsidRPr="00E11BB0">
                <w:rPr>
                  <w:rFonts w:ascii="Arial" w:hAnsi="Arial" w:cs="Arial"/>
                  <w:szCs w:val="22"/>
                  <w:highlight w:val="cyan"/>
                  <w:lang w:eastAsia="en-GB"/>
                  <w:rPrChange w:id="331" w:author="Martin Cahill (NESO)" w:date="2025-02-28T16:18:00Z" w16du:dateUtc="2025-02-28T16:18:00Z">
                    <w:rPr>
                      <w:rFonts w:ascii="Arial" w:hAnsi="Arial" w:cs="Arial"/>
                      <w:szCs w:val="22"/>
                      <w:lang w:eastAsia="en-GB"/>
                    </w:rPr>
                  </w:rPrChange>
                </w:rPr>
                <w:t>“</w:t>
              </w:r>
              <w:r w:rsidR="00FC4C65" w:rsidRPr="00E11BB0">
                <w:rPr>
                  <w:rFonts w:ascii="Arial,Bold" w:hAnsi="Arial,Bold" w:cs="Arial,Bold"/>
                  <w:b/>
                  <w:bCs/>
                  <w:szCs w:val="22"/>
                  <w:highlight w:val="cyan"/>
                  <w:lang w:eastAsia="en-GB"/>
                  <w:rPrChange w:id="332" w:author="Martin Cahill (NESO)" w:date="2025-02-28T16:18:00Z" w16du:dateUtc="2025-02-28T16:18:00Z">
                    <w:rPr>
                      <w:rFonts w:ascii="Arial,Bold" w:hAnsi="Arial,Bold" w:cs="Arial,Bold"/>
                      <w:b/>
                      <w:bCs/>
                      <w:szCs w:val="22"/>
                      <w:lang w:eastAsia="en-GB"/>
                    </w:rPr>
                  </w:rPrChange>
                </w:rPr>
                <w:t>Export Capacity</w:t>
              </w:r>
              <w:r w:rsidR="00FC4C65" w:rsidRPr="00E11BB0">
                <w:rPr>
                  <w:rFonts w:ascii="Arial" w:hAnsi="Arial" w:cs="Arial"/>
                  <w:szCs w:val="22"/>
                  <w:highlight w:val="cyan"/>
                  <w:lang w:eastAsia="en-GB"/>
                  <w:rPrChange w:id="333" w:author="Martin Cahill (NESO)" w:date="2025-02-28T16:18:00Z" w16du:dateUtc="2025-02-28T16:18:00Z">
                    <w:rPr>
                      <w:rFonts w:ascii="Arial" w:hAnsi="Arial" w:cs="Arial"/>
                      <w:szCs w:val="22"/>
                      <w:lang w:eastAsia="en-GB"/>
                    </w:rPr>
                  </w:rPrChange>
                </w:rPr>
                <w:t>”</w:t>
              </w:r>
            </w:ins>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1D3C443D" w14:textId="77777777" w:rsidR="0062330C" w:rsidRDefault="0062330C" w:rsidP="0062330C">
            <w:pPr>
              <w:pStyle w:val="BodyText"/>
              <w:jc w:val="both"/>
              <w:rPr>
                <w:ins w:id="334" w:author="Martin Cahill (NESO)" w:date="2025-02-28T15:27:00Z" w16du:dateUtc="2025-02-28T15:27:00Z"/>
                <w:rFonts w:ascii="Arial" w:hAnsi="Arial" w:cs="Arial"/>
                <w:szCs w:val="22"/>
                <w:lang w:eastAsia="en-GB"/>
              </w:rPr>
            </w:pPr>
            <w:r w:rsidRPr="007454CC">
              <w:rPr>
                <w:rFonts w:ascii="Arial" w:hAnsi="Arial" w:cs="Arial"/>
                <w:szCs w:val="22"/>
                <w:lang w:eastAsia="en-GB"/>
              </w:rPr>
              <w:t xml:space="preserve">respect of </w:t>
            </w:r>
            <w:proofErr w:type="gramStart"/>
            <w:r w:rsidRPr="007454CC">
              <w:rPr>
                <w:rFonts w:ascii="Arial,Bold" w:hAnsi="Arial,Bold" w:cs="Arial,Bold"/>
                <w:b/>
                <w:bCs/>
                <w:szCs w:val="22"/>
                <w:lang w:eastAsia="en-GB"/>
              </w:rPr>
              <w:t>Export</w:t>
            </w:r>
            <w:r w:rsidRPr="007454CC">
              <w:rPr>
                <w:rFonts w:ascii="Arial" w:hAnsi="Arial" w:cs="Arial"/>
                <w:szCs w:val="22"/>
                <w:lang w:eastAsia="en-GB"/>
              </w:rPr>
              <w:t>;</w:t>
            </w:r>
            <w:proofErr w:type="gramEnd"/>
          </w:p>
          <w:p w14:paraId="06B2826C" w14:textId="7BE13784" w:rsidR="00FC4C65" w:rsidRPr="009625ED" w:rsidRDefault="001016BC" w:rsidP="0062330C">
            <w:pPr>
              <w:pStyle w:val="BodyText"/>
              <w:jc w:val="both"/>
              <w:rPr>
                <w:rFonts w:ascii="Arial" w:hAnsi="Arial" w:cs="Arial"/>
              </w:rPr>
            </w:pPr>
            <w:proofErr w:type="gramStart"/>
            <w:ins w:id="335" w:author="Martin Cahill (NESO)" w:date="2025-02-28T15:28:00Z" w16du:dateUtc="2025-02-28T15:28:00Z">
              <w:r w:rsidRPr="00E11BB0">
                <w:rPr>
                  <w:rFonts w:ascii="Arial" w:hAnsi="Arial" w:cs="Arial"/>
                  <w:highlight w:val="cyan"/>
                  <w:rPrChange w:id="336" w:author="Martin Cahill (NESO)" w:date="2025-02-28T16:18:00Z" w16du:dateUtc="2025-02-28T16:18:00Z">
                    <w:rPr>
                      <w:rFonts w:ascii="Arial" w:hAnsi="Arial" w:cs="Arial"/>
                    </w:rPr>
                  </w:rPrChange>
                </w:rPr>
                <w:t>For the purpose of</w:t>
              </w:r>
              <w:proofErr w:type="gramEnd"/>
              <w:r w:rsidRPr="00E11BB0">
                <w:rPr>
                  <w:rFonts w:ascii="Arial" w:hAnsi="Arial" w:cs="Arial"/>
                  <w:highlight w:val="cyan"/>
                  <w:rPrChange w:id="337" w:author="Martin Cahill (NESO)" w:date="2025-02-28T16:18:00Z" w16du:dateUtc="2025-02-28T16:18:00Z">
                    <w:rPr>
                      <w:rFonts w:ascii="Arial" w:hAnsi="Arial" w:cs="Arial"/>
                    </w:rPr>
                  </w:rPrChange>
                </w:rPr>
                <w:t xml:space="preserve"> paragraph 6.5.1(f) </w:t>
              </w:r>
              <w:r w:rsidRPr="00E11BB0">
                <w:rPr>
                  <w:rFonts w:ascii="Arial" w:hAnsi="Arial" w:cs="Arial"/>
                  <w:b/>
                  <w:bCs/>
                  <w:highlight w:val="cyan"/>
                  <w:rPrChange w:id="338" w:author="Martin Cahill (NESO)" w:date="2025-02-28T16:18:00Z" w16du:dateUtc="2025-02-28T16:18:00Z">
                    <w:rPr>
                      <w:rFonts w:ascii="Arial" w:hAnsi="Arial" w:cs="Arial"/>
                    </w:rPr>
                  </w:rPrChange>
                </w:rPr>
                <w:t>Export Capacity</w:t>
              </w:r>
              <w:r w:rsidRPr="00E11BB0">
                <w:rPr>
                  <w:rFonts w:ascii="Arial" w:hAnsi="Arial" w:cs="Arial"/>
                  <w:highlight w:val="cyan"/>
                  <w:rPrChange w:id="339" w:author="Martin Cahill (NESO)" w:date="2025-02-28T16:18:00Z" w16du:dateUtc="2025-02-28T16:18:00Z">
                    <w:rPr>
                      <w:rFonts w:ascii="Arial" w:hAnsi="Arial" w:cs="Arial"/>
                    </w:rPr>
                  </w:rPrChange>
                </w:rPr>
                <w:t xml:space="preserve"> is the maximum continuous </w:t>
              </w:r>
              <w:r w:rsidRPr="00E11BB0">
                <w:rPr>
                  <w:rFonts w:ascii="Arial" w:hAnsi="Arial" w:cs="Arial"/>
                  <w:b/>
                  <w:bCs/>
                  <w:highlight w:val="cyan"/>
                  <w:rPrChange w:id="340" w:author="Martin Cahill (NESO)" w:date="2025-02-28T16:18:00Z" w16du:dateUtc="2025-02-28T16:18:00Z">
                    <w:rPr>
                      <w:rFonts w:ascii="Arial" w:hAnsi="Arial" w:cs="Arial"/>
                    </w:rPr>
                  </w:rPrChange>
                </w:rPr>
                <w:t>Active Power</w:t>
              </w:r>
              <w:r w:rsidRPr="00E11BB0">
                <w:rPr>
                  <w:rFonts w:ascii="Arial" w:hAnsi="Arial" w:cs="Arial"/>
                  <w:highlight w:val="cyan"/>
                  <w:rPrChange w:id="341" w:author="Martin Cahill (NESO)" w:date="2025-02-28T16:18:00Z" w16du:dateUtc="2025-02-28T16:18:00Z">
                    <w:rPr>
                      <w:rFonts w:ascii="Arial" w:hAnsi="Arial" w:cs="Arial"/>
                    </w:rPr>
                  </w:rPrChange>
                </w:rPr>
                <w:t xml:space="preserve"> expressed in MW which is permitted to flow from a </w:t>
              </w:r>
              <w:r w:rsidRPr="00E11BB0">
                <w:rPr>
                  <w:rFonts w:ascii="Arial" w:hAnsi="Arial" w:cs="Arial"/>
                  <w:b/>
                  <w:bCs/>
                  <w:highlight w:val="cyan"/>
                  <w:rPrChange w:id="342" w:author="Martin Cahill (NESO)" w:date="2025-02-28T16:18:00Z" w16du:dateUtc="2025-02-28T16:18:00Z">
                    <w:rPr>
                      <w:rFonts w:ascii="Arial" w:hAnsi="Arial" w:cs="Arial"/>
                    </w:rPr>
                  </w:rPrChange>
                </w:rPr>
                <w:t>Power Station</w:t>
              </w:r>
              <w:r w:rsidRPr="00E11BB0">
                <w:rPr>
                  <w:rFonts w:ascii="Arial" w:hAnsi="Arial" w:cs="Arial"/>
                  <w:highlight w:val="cyan"/>
                  <w:rPrChange w:id="343" w:author="Martin Cahill (NESO)" w:date="2025-02-28T16:18:00Z" w16du:dateUtc="2025-02-28T16:18:00Z">
                    <w:rPr>
                      <w:rFonts w:ascii="Arial" w:hAnsi="Arial" w:cs="Arial"/>
                    </w:rPr>
                  </w:rPrChange>
                </w:rPr>
                <w:t xml:space="preserve"> to a </w:t>
              </w:r>
              <w:r w:rsidRPr="00E11BB0">
                <w:rPr>
                  <w:rFonts w:ascii="Arial" w:hAnsi="Arial" w:cs="Arial"/>
                  <w:b/>
                  <w:bCs/>
                  <w:highlight w:val="cyan"/>
                  <w:rPrChange w:id="344" w:author="Martin Cahill (NESO)" w:date="2025-02-28T16:18:00Z" w16du:dateUtc="2025-02-28T16:18:00Z">
                    <w:rPr>
                      <w:rFonts w:ascii="Arial" w:hAnsi="Arial" w:cs="Arial"/>
                    </w:rPr>
                  </w:rPrChange>
                </w:rPr>
                <w:t>Distribution System</w:t>
              </w:r>
            </w:ins>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lastRenderedPageBreak/>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lastRenderedPageBreak/>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345" w:author="Author"/>
        </w:trPr>
        <w:tc>
          <w:tcPr>
            <w:tcW w:w="2695" w:type="dxa"/>
          </w:tcPr>
          <w:p w14:paraId="01752BB4" w14:textId="7C9D6879" w:rsidR="00A22DA1" w:rsidRPr="00A445EE" w:rsidRDefault="00A22DA1" w:rsidP="00A22DA1">
            <w:pPr>
              <w:pStyle w:val="BodyText"/>
              <w:rPr>
                <w:ins w:id="346" w:author="Author"/>
                <w:rFonts w:ascii="Arial" w:hAnsi="Arial" w:cs="Arial"/>
                <w:b/>
                <w:bCs/>
                <w:highlight w:val="yellow"/>
              </w:rPr>
            </w:pPr>
            <w:ins w:id="347"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348" w:author="Author"/>
                <w:rFonts w:ascii="Arial" w:hAnsi="Arial" w:cs="Arial"/>
                <w:szCs w:val="22"/>
                <w:highlight w:val="yellow"/>
              </w:rPr>
            </w:pPr>
            <w:ins w:id="349"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CMP434 Implementation Date</w:t>
              </w:r>
              <w:r w:rsidRPr="00A445EE">
                <w:rPr>
                  <w:rFonts w:ascii="Arial" w:hAnsi="Arial" w:cs="Arial"/>
                  <w:szCs w:val="22"/>
                  <w:highlight w:val="yellow"/>
                </w:rPr>
                <w:t>;</w:t>
              </w:r>
            </w:ins>
          </w:p>
          <w:p w14:paraId="071A59CF" w14:textId="77777777" w:rsidR="00A22DA1" w:rsidRPr="00A445EE" w:rsidRDefault="00A22DA1" w:rsidP="00A22DA1">
            <w:pPr>
              <w:pStyle w:val="BodyText"/>
              <w:jc w:val="both"/>
              <w:rPr>
                <w:ins w:id="350"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lastRenderedPageBreak/>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5C7BC1" w14:paraId="595AC6F9" w14:textId="77777777" w:rsidTr="002118B0">
        <w:trPr>
          <w:trHeight w:val="300"/>
          <w:ins w:id="351"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352" w:author="Author"/>
                <w:rFonts w:ascii="Arial" w:hAnsi="Arial" w:cs="Arial"/>
                <w:b/>
                <w:bCs/>
                <w:color w:val="FF0000"/>
                <w:highlight w:val="yellow"/>
              </w:rPr>
            </w:pPr>
            <w:ins w:id="353"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354" w:author="Author"/>
                <w:rFonts w:ascii="Arial" w:hAnsi="Arial" w:cs="Arial"/>
                <w:color w:val="FF0000"/>
                <w:szCs w:val="22"/>
                <w:highlight w:val="yellow"/>
              </w:rPr>
            </w:pPr>
            <w:ins w:id="355"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Gate 1 Existing Agreements</w:t>
              </w:r>
              <w:r w:rsidR="004C549F" w:rsidRPr="00D605D4">
                <w:rPr>
                  <w:rFonts w:ascii="Arial" w:hAnsi="Arial" w:cs="Arial"/>
                  <w:color w:val="FF0000"/>
                  <w:szCs w:val="22"/>
                  <w:highlight w:val="green"/>
                </w:rPr>
                <w:t>;</w:t>
              </w:r>
            </w:ins>
          </w:p>
          <w:p w14:paraId="1E6D749A" w14:textId="77777777" w:rsidR="00FC43E8" w:rsidRPr="00D605D4" w:rsidRDefault="00FC43E8" w:rsidP="00FC43E8">
            <w:pPr>
              <w:pStyle w:val="List"/>
              <w:ind w:left="0" w:firstLine="0"/>
              <w:jc w:val="both"/>
              <w:rPr>
                <w:ins w:id="356" w:author="Author"/>
                <w:rFonts w:ascii="Arial" w:hAnsi="Arial" w:cs="Arial"/>
                <w:color w:val="FF0000"/>
                <w:highlight w:val="yellow"/>
              </w:rPr>
            </w:pPr>
          </w:p>
        </w:tc>
      </w:tr>
      <w:tr w:rsidR="005C7BC1" w14:paraId="69A79852" w14:textId="77777777" w:rsidTr="002118B0">
        <w:trPr>
          <w:trHeight w:val="300"/>
          <w:ins w:id="357"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358" w:author="Author"/>
                <w:del w:id="359" w:author="Author"/>
                <w:rFonts w:ascii="Arial" w:hAnsi="Arial" w:cs="Arial"/>
                <w:b/>
                <w:bCs/>
                <w:color w:val="FF0000"/>
                <w:szCs w:val="22"/>
                <w:highlight w:val="yellow"/>
              </w:rPr>
            </w:pPr>
            <w:ins w:id="360"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361" w:author="Author"/>
                <w:del w:id="362" w:author="Author"/>
                <w:rFonts w:ascii="Arial" w:hAnsi="Arial" w:cs="Arial"/>
                <w:b/>
                <w:bCs/>
                <w:color w:val="FF0000"/>
                <w:szCs w:val="22"/>
                <w:highlight w:val="yellow"/>
              </w:rPr>
            </w:pPr>
          </w:p>
          <w:p w14:paraId="1CA17966" w14:textId="38A4ED5D" w:rsidR="000927E8" w:rsidRPr="00D605D4" w:rsidRDefault="000927E8" w:rsidP="005C7BC1">
            <w:pPr>
              <w:rPr>
                <w:ins w:id="363"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364" w:author="Author"/>
                <w:del w:id="365" w:author="Author"/>
                <w:rFonts w:ascii="Arial" w:hAnsi="Arial" w:cs="Arial"/>
                <w:color w:val="FF0000"/>
                <w:szCs w:val="22"/>
                <w:highlight w:val="yellow"/>
              </w:rPr>
            </w:pPr>
            <w:ins w:id="366"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367" w:author="Author"/>
                <w:del w:id="368"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369"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370"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14B8E970" w:rsidR="002118B0" w:rsidRPr="000164EB" w:rsidRDefault="002118B0" w:rsidP="004F7C04">
            <w:pPr>
              <w:jc w:val="both"/>
              <w:rPr>
                <w:ins w:id="371" w:author="Author"/>
                <w:rFonts w:ascii="Arial" w:hAnsi="Arial"/>
                <w:color w:val="FF0000"/>
                <w:szCs w:val="22"/>
                <w:highlight w:val="green"/>
              </w:rPr>
            </w:pPr>
            <w:ins w:id="372"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w:t>
              </w:r>
              <w:r w:rsidR="00F02DA9">
                <w:rPr>
                  <w:rFonts w:ascii="Arial" w:hAnsi="Arial"/>
                  <w:color w:val="FF0000"/>
                  <w:szCs w:val="22"/>
                  <w:highlight w:val="green"/>
                </w:rPr>
                <w:t xml:space="preserve"> </w:t>
              </w:r>
            </w:ins>
            <w:del w:id="373" w:author="Author">
              <w:r w:rsidR="0064078A" w:rsidDel="0064078A">
                <w:rPr>
                  <w:rFonts w:ascii="Arial" w:hAnsi="Arial"/>
                  <w:color w:val="FF0000"/>
                  <w:szCs w:val="22"/>
                  <w:highlight w:val="green"/>
                </w:rPr>
                <w:delText>above</w:delText>
              </w:r>
            </w:del>
            <w:ins w:id="374" w:author="Author">
              <w:r w:rsidRPr="000164EB">
                <w:rPr>
                  <w:rFonts w:ascii="Arial" w:hAnsi="Arial"/>
                  <w:color w:val="FF0000"/>
                  <w:szCs w:val="22"/>
                  <w:highlight w:val="green"/>
                </w:rPr>
                <w:t>;</w:t>
              </w:r>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375"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376" w:author="Author"/>
                <w:rFonts w:ascii="Arial" w:hAnsi="Arial" w:cs="Arial"/>
                <w:b/>
                <w:bCs/>
                <w:color w:val="FF0000"/>
                <w:szCs w:val="22"/>
                <w:highlight w:val="yellow"/>
              </w:rPr>
            </w:pPr>
            <w:ins w:id="377"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378" w:author="Author"/>
                <w:rFonts w:ascii="Arial" w:hAnsi="Arial" w:cs="Arial"/>
                <w:color w:val="FF0000"/>
                <w:szCs w:val="22"/>
                <w:highlight w:val="yellow"/>
              </w:rPr>
            </w:pPr>
            <w:ins w:id="379"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is accepted;</w:t>
              </w:r>
            </w:ins>
          </w:p>
          <w:p w14:paraId="1AD7F5EC" w14:textId="77777777" w:rsidR="00DA0A1A" w:rsidRPr="00D605D4" w:rsidRDefault="00DA0A1A" w:rsidP="00DA0A1A">
            <w:pPr>
              <w:jc w:val="both"/>
              <w:rPr>
                <w:ins w:id="380" w:author="Author"/>
                <w:rFonts w:ascii="Arial" w:hAnsi="Arial" w:cs="Arial"/>
                <w:color w:val="FF0000"/>
                <w:szCs w:val="22"/>
                <w:highlight w:val="yellow"/>
              </w:rPr>
            </w:pPr>
          </w:p>
        </w:tc>
      </w:tr>
      <w:tr w:rsidR="005C7BC1" w14:paraId="56A606A9" w14:textId="77777777" w:rsidTr="002118B0">
        <w:trPr>
          <w:trHeight w:val="300"/>
          <w:ins w:id="381"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382" w:author="Author"/>
                <w:rFonts w:ascii="Arial" w:hAnsi="Arial" w:cs="Arial"/>
                <w:b/>
                <w:bCs/>
                <w:color w:val="FF0000"/>
                <w:szCs w:val="22"/>
                <w:highlight w:val="yellow"/>
              </w:rPr>
            </w:pPr>
            <w:ins w:id="383"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384" w:author="Author"/>
                <w:rFonts w:ascii="Arial" w:hAnsi="Arial" w:cs="Arial"/>
                <w:color w:val="FF0000"/>
                <w:szCs w:val="22"/>
                <w:highlight w:val="yellow"/>
              </w:rPr>
            </w:pPr>
            <w:ins w:id="385"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386"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387" w:author="Author"/>
                <w:rFonts w:ascii="Arial" w:hAnsi="Arial" w:cs="Arial"/>
                <w:color w:val="FF0000"/>
                <w:szCs w:val="22"/>
                <w:highlight w:val="yellow"/>
              </w:rPr>
            </w:pPr>
            <w:ins w:id="388"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1 Application</w:t>
              </w:r>
              <w:r w:rsidRPr="00D605D4">
                <w:rPr>
                  <w:rFonts w:ascii="Arial" w:hAnsi="Arial" w:cs="Arial"/>
                  <w:color w:val="FF0000"/>
                  <w:szCs w:val="22"/>
                  <w:highlight w:val="yellow"/>
                </w:rPr>
                <w:t>;</w:t>
              </w:r>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389"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390" w:author="Author"/>
                <w:rFonts w:ascii="Arial" w:hAnsi="Arial" w:cs="Arial"/>
                <w:b/>
                <w:bCs/>
                <w:color w:val="FF0000"/>
                <w:szCs w:val="22"/>
                <w:highlight w:val="green"/>
              </w:rPr>
            </w:pPr>
            <w:ins w:id="391"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392"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393" w:author="Author"/>
                <w:rFonts w:ascii="Arial" w:hAnsi="Arial" w:cs="Arial"/>
                <w:color w:val="FF0000"/>
                <w:szCs w:val="22"/>
                <w:highlight w:val="yellow"/>
              </w:rPr>
            </w:pPr>
            <w:ins w:id="394"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395"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396" w:author="Author"/>
                <w:rFonts w:ascii="Arial" w:hAnsi="Arial" w:cs="Arial"/>
                <w:b/>
                <w:bCs/>
                <w:color w:val="FF0000"/>
                <w:szCs w:val="22"/>
                <w:highlight w:val="yellow"/>
              </w:rPr>
            </w:pPr>
            <w:ins w:id="397" w:author="Author">
              <w:r w:rsidRPr="00D605D4">
                <w:rPr>
                  <w:rFonts w:ascii="Arial" w:hAnsi="Arial" w:cs="Arial"/>
                  <w:b/>
                  <w:bCs/>
                  <w:color w:val="FF0000"/>
                  <w:szCs w:val="22"/>
                  <w:highlight w:val="yellow"/>
                </w:rPr>
                <w:lastRenderedPageBreak/>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398" w:author="Author"/>
                <w:rFonts w:ascii="Arial" w:hAnsi="Arial" w:cs="Arial"/>
                <w:color w:val="FF0000"/>
                <w:szCs w:val="22"/>
                <w:highlight w:val="yellow"/>
              </w:rPr>
            </w:pPr>
            <w:ins w:id="399"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Gate 2 Existing Agreements</w:t>
              </w:r>
              <w:r w:rsidRPr="00D605D4">
                <w:rPr>
                  <w:rFonts w:ascii="Arial" w:hAnsi="Arial" w:cs="Arial"/>
                  <w:color w:val="FF0000"/>
                  <w:szCs w:val="22"/>
                  <w:highlight w:val="green"/>
                </w:rPr>
                <w:t>;</w:t>
              </w:r>
            </w:ins>
          </w:p>
          <w:p w14:paraId="38A13DA2" w14:textId="77777777" w:rsidR="002118B0" w:rsidRPr="00D605D4" w:rsidRDefault="002118B0" w:rsidP="00DA0A1A">
            <w:pPr>
              <w:jc w:val="both"/>
              <w:rPr>
                <w:ins w:id="400" w:author="Author"/>
                <w:rFonts w:ascii="Arial" w:hAnsi="Arial" w:cs="Arial"/>
                <w:color w:val="FF0000"/>
                <w:szCs w:val="22"/>
                <w:highlight w:val="yellow"/>
              </w:rPr>
            </w:pPr>
          </w:p>
        </w:tc>
      </w:tr>
      <w:tr w:rsidR="005C7BC1" w14:paraId="49A1AF73" w14:textId="77777777" w:rsidTr="002118B0">
        <w:trPr>
          <w:trHeight w:val="300"/>
          <w:ins w:id="401"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402" w:author="Author"/>
                <w:rFonts w:ascii="Arial" w:hAnsi="Arial" w:cs="Arial"/>
                <w:b/>
                <w:bCs/>
                <w:color w:val="FF0000"/>
                <w:highlight w:val="yellow"/>
              </w:rPr>
            </w:pPr>
            <w:ins w:id="403"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404" w:author="Author"/>
                <w:rFonts w:ascii="Arial" w:hAnsi="Arial" w:cs="Arial"/>
                <w:color w:val="FF0000"/>
                <w:szCs w:val="22"/>
                <w:highlight w:val="yellow"/>
              </w:rPr>
            </w:pPr>
            <w:ins w:id="405"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w:t>
              </w:r>
            </w:ins>
          </w:p>
          <w:p w14:paraId="480D60A6" w14:textId="77777777" w:rsidR="00DA0A1A" w:rsidRPr="00D605D4" w:rsidRDefault="00DA0A1A" w:rsidP="00DA0A1A">
            <w:pPr>
              <w:pStyle w:val="List"/>
              <w:ind w:left="0" w:firstLine="0"/>
              <w:jc w:val="both"/>
              <w:rPr>
                <w:ins w:id="406" w:author="Author"/>
                <w:rFonts w:ascii="Arial" w:hAnsi="Arial" w:cs="Arial"/>
                <w:color w:val="FF0000"/>
                <w:highlight w:val="yellow"/>
              </w:rPr>
            </w:pPr>
          </w:p>
        </w:tc>
      </w:tr>
      <w:tr w:rsidR="005C7BC1" w14:paraId="1839CD6B" w14:textId="77777777" w:rsidTr="002118B0">
        <w:trPr>
          <w:trHeight w:val="300"/>
          <w:ins w:id="407"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408" w:author="Author"/>
                <w:rFonts w:ascii="Arial" w:hAnsi="Arial" w:cs="Arial"/>
                <w:b/>
                <w:bCs/>
                <w:color w:val="FF0000"/>
                <w:szCs w:val="22"/>
                <w:highlight w:val="yellow"/>
              </w:rPr>
            </w:pPr>
            <w:ins w:id="409" w:author="Author">
              <w:r w:rsidRPr="00D605D4">
                <w:rPr>
                  <w:rFonts w:ascii="Arial" w:hAnsi="Arial" w:cs="Arial"/>
                  <w:b/>
                  <w:bCs/>
                  <w:color w:val="FF0000"/>
                  <w:szCs w:val="22"/>
                  <w:highlight w:val="yellow"/>
                </w:rPr>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410" w:author="Author"/>
                <w:rFonts w:ascii="Arial" w:hAnsi="Arial" w:cs="Arial"/>
                <w:color w:val="FF0000"/>
                <w:szCs w:val="22"/>
                <w:highlight w:val="yellow"/>
              </w:rPr>
            </w:pPr>
            <w:ins w:id="411"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Gate 2 Criteria Methodology</w:t>
              </w:r>
              <w:r w:rsidRPr="00D605D4">
                <w:rPr>
                  <w:rFonts w:ascii="Arial" w:hAnsi="Arial" w:cs="Arial"/>
                  <w:color w:val="FF0000"/>
                  <w:szCs w:val="22"/>
                  <w:highlight w:val="yellow"/>
                </w:rPr>
                <w:t>;</w:t>
              </w:r>
            </w:ins>
          </w:p>
          <w:p w14:paraId="7704893F" w14:textId="77777777" w:rsidR="00495E48" w:rsidRPr="00D605D4" w:rsidRDefault="00495E48" w:rsidP="00495E48">
            <w:pPr>
              <w:jc w:val="both"/>
              <w:rPr>
                <w:ins w:id="412" w:author="Author"/>
                <w:rFonts w:ascii="Arial" w:hAnsi="Arial" w:cs="Arial"/>
                <w:color w:val="FF0000"/>
                <w:szCs w:val="22"/>
                <w:highlight w:val="yellow"/>
              </w:rPr>
            </w:pPr>
          </w:p>
        </w:tc>
      </w:tr>
      <w:tr w:rsidR="005C7BC1" w14:paraId="0B1FA88E" w14:textId="77777777" w:rsidTr="002118B0">
        <w:trPr>
          <w:trHeight w:val="300"/>
          <w:ins w:id="413"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414" w:author="Author"/>
                <w:rFonts w:ascii="Arial" w:hAnsi="Arial" w:cs="Arial"/>
                <w:b/>
                <w:bCs/>
                <w:color w:val="FF0000"/>
                <w:szCs w:val="22"/>
                <w:highlight w:val="yellow"/>
              </w:rPr>
            </w:pPr>
            <w:ins w:id="415"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416" w:author="Author"/>
                <w:rFonts w:ascii="Arial" w:hAnsi="Arial" w:cs="Arial"/>
                <w:color w:val="FF0000"/>
                <w:szCs w:val="22"/>
                <w:highlight w:val="yellow"/>
              </w:rPr>
            </w:pPr>
            <w:ins w:id="417"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time</w:t>
              </w:r>
              <w:r w:rsidRPr="00D605D4">
                <w:rPr>
                  <w:rFonts w:ascii="Arial" w:hAnsi="Arial" w:cs="Arial"/>
                  <w:color w:val="FF0000"/>
                  <w:szCs w:val="22"/>
                  <w:highlight w:val="yellow"/>
                </w:rPr>
                <w:t>;</w:t>
              </w:r>
            </w:ins>
          </w:p>
          <w:p w14:paraId="561C14FF" w14:textId="77777777" w:rsidR="009828B7" w:rsidRPr="00D605D4" w:rsidRDefault="009828B7" w:rsidP="009828B7">
            <w:pPr>
              <w:jc w:val="both"/>
              <w:rPr>
                <w:ins w:id="418"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419" w:author="Author"/>
                <w:rFonts w:ascii="Arial" w:hAnsi="Arial" w:cs="Arial"/>
                <w:b/>
                <w:bCs/>
                <w:color w:val="FF0000"/>
                <w:szCs w:val="22"/>
                <w:highlight w:val="green"/>
              </w:rPr>
            </w:pPr>
            <w:ins w:id="420"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421" w:author="Author"/>
                <w:rFonts w:ascii="Arial" w:hAnsi="Arial" w:cs="Arial"/>
                <w:color w:val="FF0000"/>
                <w:szCs w:val="22"/>
                <w:highlight w:val="green"/>
              </w:rPr>
            </w:pPr>
            <w:ins w:id="422"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w:t>
              </w:r>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423" w:author="Author"/>
                <w:rFonts w:ascii="Arial" w:hAnsi="Arial" w:cs="Arial"/>
                <w:b/>
                <w:bCs/>
                <w:color w:val="FF0000"/>
                <w:szCs w:val="22"/>
                <w:highlight w:val="yellow"/>
              </w:rPr>
            </w:pPr>
            <w:ins w:id="424"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425" w:author="Author"/>
                <w:rFonts w:ascii="Arial" w:hAnsi="Arial" w:cs="Arial"/>
                <w:color w:val="FF0000"/>
                <w:szCs w:val="22"/>
                <w:highlight w:val="yellow"/>
              </w:rPr>
            </w:pPr>
            <w:ins w:id="426"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2 Application</w:t>
              </w:r>
              <w:r w:rsidRPr="00D605D4">
                <w:rPr>
                  <w:rFonts w:ascii="Arial" w:hAnsi="Arial" w:cs="Arial"/>
                  <w:color w:val="FF0000"/>
                  <w:szCs w:val="22"/>
                  <w:highlight w:val="yellow"/>
                </w:rPr>
                <w:t>;</w:t>
              </w:r>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427"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428" w:author="Author"/>
                <w:rFonts w:ascii="Arial" w:hAnsi="Arial" w:cs="Arial"/>
                <w:color w:val="FF0000"/>
                <w:szCs w:val="22"/>
                <w:highlight w:val="green"/>
              </w:rPr>
            </w:pPr>
            <w:ins w:id="429"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above;</w:t>
              </w:r>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430"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431" w:author="Author"/>
                <w:rFonts w:ascii="Arial" w:hAnsi="Arial" w:cs="Arial"/>
                <w:b/>
                <w:bCs/>
                <w:color w:val="FF0000"/>
                <w:szCs w:val="22"/>
                <w:highlight w:val="yellow"/>
              </w:rPr>
            </w:pPr>
            <w:ins w:id="432"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433" w:author="Author"/>
                <w:rFonts w:ascii="Arial" w:hAnsi="Arial" w:cs="Arial"/>
                <w:color w:val="FF0000"/>
                <w:szCs w:val="22"/>
                <w:highlight w:val="yellow"/>
              </w:rPr>
            </w:pPr>
            <w:ins w:id="434"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appropriate;</w:t>
              </w:r>
            </w:ins>
          </w:p>
          <w:p w14:paraId="31609DBE" w14:textId="77777777" w:rsidR="00EB4F40" w:rsidRPr="00D605D4" w:rsidRDefault="00EB4F40" w:rsidP="00EB4F40">
            <w:pPr>
              <w:jc w:val="both"/>
              <w:rPr>
                <w:ins w:id="435" w:author="Author"/>
                <w:rFonts w:ascii="Arial" w:hAnsi="Arial" w:cs="Arial"/>
                <w:color w:val="FF0000"/>
                <w:szCs w:val="22"/>
                <w:highlight w:val="yellow"/>
              </w:rPr>
            </w:pPr>
          </w:p>
        </w:tc>
      </w:tr>
      <w:tr w:rsidR="005C7BC1" w14:paraId="2583DC1E" w14:textId="77777777" w:rsidTr="002118B0">
        <w:trPr>
          <w:trHeight w:val="300"/>
          <w:ins w:id="436"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437" w:author="Author"/>
                <w:rFonts w:ascii="Arial" w:hAnsi="Arial" w:cs="Arial"/>
                <w:b/>
                <w:bCs/>
                <w:color w:val="FF0000"/>
                <w:szCs w:val="22"/>
                <w:highlight w:val="yellow"/>
              </w:rPr>
            </w:pPr>
            <w:ins w:id="438"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439" w:author="Author"/>
                <w:rFonts w:ascii="Arial" w:hAnsi="Arial" w:cs="Arial"/>
                <w:color w:val="FF0000"/>
                <w:szCs w:val="22"/>
                <w:highlight w:val="yellow"/>
              </w:rPr>
            </w:pPr>
            <w:ins w:id="440"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Gated Application</w:t>
              </w:r>
              <w:r w:rsidRPr="00D605D4">
                <w:rPr>
                  <w:rFonts w:ascii="Arial" w:hAnsi="Arial" w:cs="Arial"/>
                  <w:color w:val="FF0000"/>
                  <w:szCs w:val="22"/>
                  <w:highlight w:val="yellow"/>
                </w:rPr>
                <w:t>;</w:t>
              </w:r>
            </w:ins>
          </w:p>
          <w:p w14:paraId="05DFF24F" w14:textId="77777777" w:rsidR="001A1EF2" w:rsidRPr="00D605D4" w:rsidRDefault="001A1EF2" w:rsidP="001A1EF2">
            <w:pPr>
              <w:jc w:val="both"/>
              <w:rPr>
                <w:ins w:id="441" w:author="Author"/>
                <w:rFonts w:ascii="Arial" w:hAnsi="Arial" w:cs="Arial"/>
                <w:color w:val="FF0000"/>
                <w:szCs w:val="22"/>
                <w:highlight w:val="yellow"/>
              </w:rPr>
            </w:pPr>
          </w:p>
        </w:tc>
      </w:tr>
      <w:tr w:rsidR="005C7BC1" w14:paraId="2BF2E49A" w14:textId="77777777" w:rsidTr="002118B0">
        <w:trPr>
          <w:trHeight w:val="300"/>
          <w:ins w:id="442"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443" w:author="Author"/>
                <w:rFonts w:ascii="Arial" w:hAnsi="Arial" w:cs="Arial"/>
                <w:b/>
                <w:bCs/>
                <w:color w:val="FF0000"/>
                <w:szCs w:val="22"/>
                <w:highlight w:val="yellow"/>
              </w:rPr>
            </w:pPr>
            <w:ins w:id="444"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445" w:author="Author"/>
                <w:rFonts w:ascii="Arial" w:hAnsi="Arial" w:cs="Arial"/>
                <w:color w:val="FF0000"/>
                <w:szCs w:val="22"/>
                <w:highlight w:val="yellow"/>
              </w:rPr>
            </w:pPr>
            <w:ins w:id="446" w:author="Author">
              <w:r w:rsidRPr="00D605D4">
                <w:rPr>
                  <w:rFonts w:ascii="Arial" w:hAnsi="Arial" w:cs="Arial"/>
                  <w:color w:val="FF0000"/>
                  <w:szCs w:val="22"/>
                  <w:highlight w:val="yellow"/>
                </w:rPr>
                <w:t>an application of a type referred to as such in Section 17;</w:t>
              </w:r>
            </w:ins>
          </w:p>
          <w:p w14:paraId="267F6C93" w14:textId="77777777" w:rsidR="00375444" w:rsidRPr="00D605D4" w:rsidRDefault="00375444" w:rsidP="00375444">
            <w:pPr>
              <w:jc w:val="both"/>
              <w:rPr>
                <w:ins w:id="447" w:author="Author"/>
                <w:rFonts w:ascii="Arial" w:hAnsi="Arial" w:cs="Arial"/>
                <w:color w:val="FF0000"/>
                <w:szCs w:val="22"/>
                <w:highlight w:val="yellow"/>
              </w:rPr>
            </w:pPr>
          </w:p>
        </w:tc>
      </w:tr>
      <w:tr w:rsidR="005C7BC1" w14:paraId="3F90D7F6" w14:textId="77777777" w:rsidTr="002118B0">
        <w:trPr>
          <w:trHeight w:val="300"/>
          <w:ins w:id="448"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449" w:author="Author"/>
                <w:del w:id="450" w:author="Author"/>
                <w:rFonts w:ascii="Arial" w:hAnsi="Arial" w:cs="Arial"/>
                <w:b/>
                <w:bCs/>
                <w:color w:val="FF0000"/>
                <w:szCs w:val="22"/>
                <w:highlight w:val="yellow"/>
              </w:rPr>
            </w:pPr>
            <w:ins w:id="451"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452"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453" w:author="Author"/>
                <w:rFonts w:ascii="Arial" w:hAnsi="Arial" w:cs="Arial"/>
                <w:color w:val="FF0000"/>
                <w:szCs w:val="22"/>
                <w:highlight w:val="yellow"/>
              </w:rPr>
            </w:pPr>
            <w:ins w:id="454" w:author="Author">
              <w:r w:rsidRPr="00D605D4">
                <w:rPr>
                  <w:rFonts w:ascii="Arial" w:hAnsi="Arial" w:cs="Arial"/>
                  <w:color w:val="FF0000"/>
                  <w:szCs w:val="22"/>
                  <w:highlight w:val="yellow"/>
                </w:rPr>
                <w:t>the process as set out in Section 17;</w:t>
              </w:r>
            </w:ins>
          </w:p>
          <w:p w14:paraId="05F23368" w14:textId="77777777" w:rsidR="00BF2716" w:rsidRPr="00D605D4" w:rsidRDefault="00BF2716" w:rsidP="00BF2716">
            <w:pPr>
              <w:jc w:val="both"/>
              <w:rPr>
                <w:ins w:id="455" w:author="Author"/>
                <w:rFonts w:ascii="Arial" w:hAnsi="Arial" w:cs="Arial"/>
                <w:color w:val="FF0000"/>
                <w:szCs w:val="22"/>
                <w:highlight w:val="yellow"/>
              </w:rPr>
            </w:pPr>
          </w:p>
        </w:tc>
      </w:tr>
      <w:tr w:rsidR="005C7BC1" w14:paraId="5457F0CF" w14:textId="77777777" w:rsidTr="002118B0">
        <w:trPr>
          <w:trHeight w:val="300"/>
          <w:ins w:id="456" w:author="Author"/>
        </w:trPr>
        <w:tc>
          <w:tcPr>
            <w:tcW w:w="2695" w:type="dxa"/>
            <w:tcBorders>
              <w:top w:val="nil"/>
              <w:left w:val="nil"/>
              <w:bottom w:val="nil"/>
              <w:right w:val="nil"/>
            </w:tcBorders>
          </w:tcPr>
          <w:p w14:paraId="318B5BC8" w14:textId="667516C8" w:rsidR="00E60905" w:rsidRPr="00D605D4" w:rsidRDefault="00E60905" w:rsidP="00E60905">
            <w:pPr>
              <w:rPr>
                <w:ins w:id="457" w:author="Author"/>
                <w:rFonts w:ascii="Arial" w:hAnsi="Arial" w:cs="Arial"/>
                <w:b/>
                <w:bCs/>
                <w:color w:val="FF0000"/>
                <w:szCs w:val="22"/>
                <w:highlight w:val="yellow"/>
              </w:rPr>
            </w:pPr>
            <w:ins w:id="458"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459" w:author="Author"/>
                <w:rFonts w:ascii="Arial" w:hAnsi="Arial" w:cs="Arial"/>
                <w:color w:val="FF0000"/>
                <w:szCs w:val="22"/>
                <w:highlight w:val="yellow"/>
              </w:rPr>
            </w:pPr>
            <w:ins w:id="460"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4A4CDE33" w14:textId="77777777" w:rsidR="00E60905" w:rsidRPr="00D605D4" w:rsidRDefault="00E60905" w:rsidP="00E60905">
            <w:pPr>
              <w:jc w:val="both"/>
              <w:rPr>
                <w:ins w:id="461" w:author="Author"/>
                <w:rFonts w:ascii="Arial" w:hAnsi="Arial" w:cs="Arial"/>
                <w:color w:val="FF0000"/>
                <w:szCs w:val="22"/>
                <w:highlight w:val="yellow"/>
              </w:rPr>
            </w:pPr>
          </w:p>
        </w:tc>
      </w:tr>
      <w:tr w:rsidR="005C7BC1" w14:paraId="2EB61E22" w14:textId="77777777" w:rsidTr="002118B0">
        <w:trPr>
          <w:trHeight w:val="300"/>
          <w:ins w:id="462" w:author="Author"/>
        </w:trPr>
        <w:tc>
          <w:tcPr>
            <w:tcW w:w="2695" w:type="dxa"/>
            <w:tcBorders>
              <w:top w:val="nil"/>
              <w:left w:val="nil"/>
              <w:bottom w:val="nil"/>
              <w:right w:val="nil"/>
            </w:tcBorders>
          </w:tcPr>
          <w:p w14:paraId="6CD48A48" w14:textId="71EA13EC" w:rsidR="00E60905" w:rsidRPr="00D605D4" w:rsidRDefault="00E60905" w:rsidP="00E60905">
            <w:pPr>
              <w:rPr>
                <w:ins w:id="463" w:author="Author"/>
                <w:rFonts w:ascii="Arial" w:hAnsi="Arial" w:cs="Arial"/>
                <w:b/>
                <w:bCs/>
                <w:color w:val="FF0000"/>
                <w:szCs w:val="22"/>
                <w:highlight w:val="yellow"/>
              </w:rPr>
            </w:pPr>
            <w:ins w:id="464"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465" w:author="Author"/>
                <w:rFonts w:ascii="Arial" w:hAnsi="Arial" w:cs="Arial"/>
                <w:color w:val="FF0000"/>
                <w:szCs w:val="22"/>
                <w:highlight w:val="yellow"/>
              </w:rPr>
            </w:pPr>
            <w:ins w:id="466"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467" w:author="Author"/>
                <w:rFonts w:ascii="Arial" w:hAnsi="Arial" w:cs="Arial"/>
                <w:color w:val="FF0000"/>
                <w:szCs w:val="22"/>
                <w:highlight w:val="yellow"/>
              </w:rPr>
            </w:pPr>
          </w:p>
        </w:tc>
      </w:tr>
      <w:tr w:rsidR="005C7BC1" w14:paraId="4D0C8A4F" w14:textId="77777777" w:rsidTr="002118B0">
        <w:trPr>
          <w:trHeight w:val="300"/>
          <w:ins w:id="468" w:author="Author"/>
        </w:trPr>
        <w:tc>
          <w:tcPr>
            <w:tcW w:w="2695" w:type="dxa"/>
            <w:tcBorders>
              <w:top w:val="nil"/>
              <w:left w:val="nil"/>
              <w:bottom w:val="nil"/>
              <w:right w:val="nil"/>
            </w:tcBorders>
          </w:tcPr>
          <w:p w14:paraId="15C0A334" w14:textId="2D53DC18" w:rsidR="00F45F58" w:rsidRPr="00D605D4" w:rsidRDefault="00F45F58" w:rsidP="00F45F58">
            <w:pPr>
              <w:rPr>
                <w:ins w:id="469" w:author="Author"/>
                <w:rFonts w:ascii="Arial" w:hAnsi="Arial" w:cs="Arial"/>
                <w:b/>
                <w:bCs/>
                <w:color w:val="FF0000"/>
                <w:szCs w:val="22"/>
                <w:highlight w:val="yellow"/>
              </w:rPr>
            </w:pPr>
            <w:ins w:id="470" w:author="Author">
              <w:r w:rsidRPr="00D605D4">
                <w:rPr>
                  <w:rFonts w:ascii="Arial" w:hAnsi="Arial" w:cs="Arial"/>
                  <w:b/>
                  <w:bCs/>
                  <w:color w:val="FF0000"/>
                  <w:szCs w:val="22"/>
                  <w:highlight w:val="yellow"/>
                </w:rPr>
                <w:lastRenderedPageBreak/>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471" w:author="Author"/>
                <w:rFonts w:ascii="Arial" w:hAnsi="Arial" w:cs="Arial"/>
                <w:color w:val="FF0000"/>
                <w:szCs w:val="22"/>
                <w:highlight w:val="yellow"/>
              </w:rPr>
            </w:pPr>
            <w:ins w:id="472"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1A41C88D" w14:textId="77777777" w:rsidR="00F45F58" w:rsidRPr="00D605D4" w:rsidRDefault="00F45F58" w:rsidP="00F45F58">
            <w:pPr>
              <w:jc w:val="both"/>
              <w:rPr>
                <w:ins w:id="473" w:author="Author"/>
                <w:rFonts w:ascii="Arial" w:hAnsi="Arial" w:cs="Arial"/>
                <w:color w:val="FF0000"/>
                <w:szCs w:val="22"/>
                <w:highlight w:val="yellow"/>
              </w:rPr>
            </w:pPr>
          </w:p>
        </w:tc>
      </w:tr>
      <w:tr w:rsidR="005C7BC1" w14:paraId="21FC3D59" w14:textId="77777777" w:rsidTr="002118B0">
        <w:trPr>
          <w:trHeight w:val="300"/>
          <w:ins w:id="474" w:author="Author"/>
        </w:trPr>
        <w:tc>
          <w:tcPr>
            <w:tcW w:w="2695" w:type="dxa"/>
            <w:tcBorders>
              <w:top w:val="nil"/>
              <w:left w:val="nil"/>
              <w:bottom w:val="nil"/>
              <w:right w:val="nil"/>
            </w:tcBorders>
          </w:tcPr>
          <w:p w14:paraId="3FCE895D" w14:textId="0215F4E9" w:rsidR="004477FC" w:rsidRPr="00D605D4" w:rsidRDefault="004477FC" w:rsidP="004477FC">
            <w:pPr>
              <w:rPr>
                <w:ins w:id="475" w:author="Author"/>
                <w:rFonts w:ascii="Arial" w:hAnsi="Arial" w:cs="Arial"/>
                <w:b/>
                <w:bCs/>
                <w:color w:val="FF0000"/>
                <w:szCs w:val="22"/>
                <w:highlight w:val="yellow"/>
              </w:rPr>
            </w:pPr>
            <w:ins w:id="476"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477" w:author="Author"/>
                <w:rFonts w:ascii="Arial" w:hAnsi="Arial" w:cs="Arial"/>
                <w:color w:val="FF0000"/>
                <w:szCs w:val="22"/>
                <w:highlight w:val="yellow"/>
              </w:rPr>
            </w:pPr>
            <w:ins w:id="478"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717879F1" w14:textId="77777777" w:rsidR="004477FC" w:rsidRPr="00D605D4" w:rsidRDefault="004477FC" w:rsidP="004477FC">
            <w:pPr>
              <w:jc w:val="both"/>
              <w:rPr>
                <w:ins w:id="479" w:author="Author"/>
                <w:rFonts w:ascii="Arial" w:hAnsi="Arial" w:cs="Arial"/>
                <w:color w:val="FF0000"/>
                <w:szCs w:val="22"/>
                <w:highlight w:val="yellow"/>
              </w:rPr>
            </w:pPr>
          </w:p>
        </w:tc>
      </w:tr>
      <w:tr w:rsidR="005C7BC1" w14:paraId="3EF72422" w14:textId="77777777" w:rsidTr="002118B0">
        <w:trPr>
          <w:trHeight w:val="300"/>
          <w:ins w:id="480" w:author="Author"/>
        </w:trPr>
        <w:tc>
          <w:tcPr>
            <w:tcW w:w="2695" w:type="dxa"/>
            <w:tcBorders>
              <w:top w:val="nil"/>
              <w:left w:val="nil"/>
              <w:bottom w:val="nil"/>
              <w:right w:val="nil"/>
            </w:tcBorders>
          </w:tcPr>
          <w:p w14:paraId="5C271420" w14:textId="75409911" w:rsidR="00106847" w:rsidRPr="00D605D4" w:rsidRDefault="00106847" w:rsidP="00106847">
            <w:pPr>
              <w:rPr>
                <w:ins w:id="481" w:author="Author"/>
                <w:rFonts w:ascii="Arial" w:hAnsi="Arial" w:cs="Arial"/>
                <w:b/>
                <w:bCs/>
                <w:color w:val="FF0000"/>
                <w:szCs w:val="22"/>
                <w:highlight w:val="yellow"/>
              </w:rPr>
            </w:pPr>
            <w:ins w:id="482"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483" w:author="Author"/>
                <w:rFonts w:ascii="Arial" w:hAnsi="Arial" w:cs="Arial"/>
                <w:color w:val="FF0000"/>
                <w:szCs w:val="22"/>
                <w:highlight w:val="yellow"/>
              </w:rPr>
            </w:pPr>
            <w:ins w:id="484"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Gated Modification</w:t>
              </w:r>
              <w:r w:rsidRPr="00D605D4">
                <w:rPr>
                  <w:rFonts w:ascii="Arial" w:hAnsi="Arial" w:cs="Arial"/>
                  <w:color w:val="FF0000"/>
                  <w:szCs w:val="22"/>
                  <w:highlight w:val="yellow"/>
                </w:rPr>
                <w:t>;</w:t>
              </w:r>
            </w:ins>
          </w:p>
          <w:p w14:paraId="3983038D" w14:textId="77777777" w:rsidR="00106847" w:rsidRPr="00D605D4" w:rsidRDefault="00106847" w:rsidP="00106847">
            <w:pPr>
              <w:jc w:val="both"/>
              <w:rPr>
                <w:ins w:id="485" w:author="Author"/>
                <w:rFonts w:ascii="Arial" w:hAnsi="Arial" w:cs="Arial"/>
                <w:color w:val="FF0000"/>
                <w:szCs w:val="22"/>
                <w:highlight w:val="yellow"/>
              </w:rPr>
            </w:pPr>
          </w:p>
          <w:p w14:paraId="623BE57E" w14:textId="77777777" w:rsidR="009A08A8" w:rsidRPr="00D605D4" w:rsidRDefault="009A08A8" w:rsidP="00106847">
            <w:pPr>
              <w:jc w:val="both"/>
              <w:rPr>
                <w:ins w:id="486" w:author="Author"/>
                <w:rFonts w:ascii="Arial" w:hAnsi="Arial" w:cs="Arial"/>
                <w:color w:val="FF0000"/>
                <w:szCs w:val="22"/>
                <w:highlight w:val="yellow"/>
              </w:rPr>
            </w:pPr>
          </w:p>
        </w:tc>
      </w:tr>
      <w:tr w:rsidR="005C7BC1" w14:paraId="21744354" w14:textId="77777777" w:rsidTr="002118B0">
        <w:trPr>
          <w:trHeight w:val="300"/>
          <w:ins w:id="487" w:author="Author"/>
        </w:trPr>
        <w:tc>
          <w:tcPr>
            <w:tcW w:w="2695" w:type="dxa"/>
            <w:tcBorders>
              <w:top w:val="nil"/>
              <w:left w:val="nil"/>
              <w:bottom w:val="nil"/>
              <w:right w:val="nil"/>
            </w:tcBorders>
          </w:tcPr>
          <w:p w14:paraId="4A4A2FA8" w14:textId="77777777" w:rsidR="00760016" w:rsidRPr="00D605D4" w:rsidRDefault="00760016" w:rsidP="00760016">
            <w:pPr>
              <w:rPr>
                <w:ins w:id="488" w:author="Author"/>
                <w:rFonts w:ascii="Arial" w:hAnsi="Arial" w:cs="Arial"/>
                <w:color w:val="FF0000"/>
                <w:szCs w:val="22"/>
                <w:highlight w:val="yellow"/>
              </w:rPr>
            </w:pPr>
            <w:ins w:id="489" w:author="Author">
              <w:r w:rsidRPr="00D605D4">
                <w:rPr>
                  <w:rFonts w:ascii="Arial" w:hAnsi="Arial" w:cs="Arial"/>
                  <w:color w:val="FF0000"/>
                  <w:szCs w:val="22"/>
                  <w:highlight w:val="yellow"/>
                </w:rPr>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490"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491" w:author="Author"/>
                <w:rFonts w:ascii="Arial" w:hAnsi="Arial" w:cs="Arial"/>
                <w:color w:val="FF0000"/>
                <w:szCs w:val="22"/>
                <w:highlight w:val="yellow"/>
              </w:rPr>
            </w:pPr>
            <w:ins w:id="492"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Modification Applications</w:t>
              </w:r>
              <w:r w:rsidRPr="00D605D4">
                <w:rPr>
                  <w:rFonts w:ascii="Arial" w:hAnsi="Arial" w:cs="Arial"/>
                  <w:color w:val="FF0000"/>
                  <w:szCs w:val="22"/>
                  <w:highlight w:val="yellow"/>
                </w:rPr>
                <w:t>;</w:t>
              </w:r>
            </w:ins>
          </w:p>
          <w:p w14:paraId="2546B0F6" w14:textId="77777777" w:rsidR="009A08A8" w:rsidRPr="00D605D4" w:rsidRDefault="009A08A8" w:rsidP="009A08A8">
            <w:pPr>
              <w:jc w:val="both"/>
              <w:rPr>
                <w:ins w:id="493" w:author="Author"/>
                <w:rFonts w:ascii="Arial" w:hAnsi="Arial" w:cs="Arial"/>
                <w:color w:val="FF0000"/>
                <w:szCs w:val="22"/>
                <w:highlight w:val="yellow"/>
              </w:rPr>
            </w:pPr>
          </w:p>
        </w:tc>
      </w:tr>
      <w:tr w:rsidR="005C7BC1" w14:paraId="7B3FF3ED" w14:textId="77777777" w:rsidTr="002118B0">
        <w:trPr>
          <w:trHeight w:val="300"/>
          <w:ins w:id="494" w:author="Author"/>
        </w:trPr>
        <w:tc>
          <w:tcPr>
            <w:tcW w:w="2695" w:type="dxa"/>
            <w:tcBorders>
              <w:top w:val="nil"/>
              <w:left w:val="nil"/>
              <w:bottom w:val="nil"/>
              <w:right w:val="nil"/>
            </w:tcBorders>
          </w:tcPr>
          <w:p w14:paraId="78A21260" w14:textId="385F051F" w:rsidR="00C029A0" w:rsidRPr="00D605D4" w:rsidRDefault="00315FEF" w:rsidP="00C029A0">
            <w:pPr>
              <w:rPr>
                <w:ins w:id="495" w:author="Author"/>
                <w:rFonts w:ascii="Arial" w:hAnsi="Arial" w:cs="Arial"/>
                <w:b/>
                <w:bCs/>
                <w:color w:val="FF0000"/>
                <w:szCs w:val="22"/>
                <w:highlight w:val="yellow"/>
              </w:rPr>
            </w:pPr>
            <w:ins w:id="496"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497"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498" w:author="Author"/>
                <w:rFonts w:ascii="Arial" w:hAnsi="Arial" w:cs="Arial"/>
                <w:color w:val="FF0000"/>
                <w:szCs w:val="22"/>
                <w:highlight w:val="yellow"/>
              </w:rPr>
            </w:pPr>
            <w:ins w:id="499"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Gated Modification  Application</w:t>
              </w:r>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500"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501" w:author="Author"/>
                <w:rFonts w:ascii="Arial" w:hAnsi="Arial" w:cs="Arial"/>
                <w:color w:val="FF0000"/>
                <w:szCs w:val="22"/>
                <w:highlight w:val="green"/>
              </w:rPr>
            </w:pPr>
            <w:ins w:id="502"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18;</w:t>
              </w:r>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503" w:author="Author"/>
        </w:trPr>
        <w:tc>
          <w:tcPr>
            <w:tcW w:w="2695" w:type="dxa"/>
            <w:tcBorders>
              <w:top w:val="nil"/>
              <w:left w:val="nil"/>
              <w:bottom w:val="nil"/>
              <w:right w:val="nil"/>
            </w:tcBorders>
          </w:tcPr>
          <w:p w14:paraId="1D8B5AA4" w14:textId="3F2FD0F3" w:rsidR="00103B64" w:rsidRPr="00D605D4" w:rsidRDefault="00103B64" w:rsidP="00103B64">
            <w:pPr>
              <w:rPr>
                <w:ins w:id="504" w:author="Author"/>
                <w:rFonts w:ascii="Arial" w:hAnsi="Arial" w:cs="Arial"/>
                <w:b/>
                <w:bCs/>
                <w:color w:val="FF0000"/>
                <w:szCs w:val="22"/>
                <w:highlight w:val="yellow"/>
              </w:rPr>
            </w:pPr>
            <w:ins w:id="505"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506" w:author="Author"/>
                <w:rFonts w:ascii="Arial" w:hAnsi="Arial" w:cs="Arial"/>
                <w:color w:val="FF0000"/>
                <w:szCs w:val="22"/>
                <w:highlight w:val="yellow"/>
              </w:rPr>
            </w:pPr>
            <w:ins w:id="507"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508" w:name="_DV_C133"/>
            <w:r>
              <w:rPr>
                <w:rFonts w:ascii="Arial" w:hAnsi="Arial" w:cs="Arial"/>
                <w:b/>
                <w:bCs/>
              </w:rPr>
              <w:lastRenderedPageBreak/>
              <w:t>"HH Base Percentage"</w:t>
            </w:r>
            <w:bookmarkEnd w:id="508"/>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09" w:name="_BPDCI_55"/>
            <w:r w:rsidRPr="00BD656E">
              <w:rPr>
                <w:rFonts w:ascii="Arial" w:hAnsi="Arial" w:cs="Arial"/>
              </w:rPr>
              <w:t xml:space="preserve">Section 3, </w:t>
            </w:r>
            <w:bookmarkEnd w:id="509"/>
            <w:r w:rsidRPr="00BD656E">
              <w:rPr>
                <w:rFonts w:ascii="Arial" w:hAnsi="Arial" w:cs="Arial"/>
              </w:rPr>
              <w:t>Appendix 2</w:t>
            </w:r>
            <w:bookmarkStart w:id="510" w:name="_BPDCD_56"/>
            <w:r w:rsidRPr="00BD656E">
              <w:rPr>
                <w:rFonts w:ascii="Arial" w:hAnsi="Arial" w:cs="Arial"/>
              </w:rPr>
              <w:t>;</w:t>
            </w:r>
            <w:bookmarkEnd w:id="510"/>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511" w:name="_BPDCD_57"/>
            <w:r w:rsidRPr="00BD656E">
              <w:rPr>
                <w:rFonts w:ascii="Arial" w:hAnsi="Arial" w:cs="Arial"/>
              </w:rPr>
              <w:t xml:space="preserve">; </w:t>
            </w:r>
            <w:bookmarkEnd w:id="511"/>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12" w:name="_BPDCD_58"/>
            <w:r w:rsidRPr="00BD656E">
              <w:rPr>
                <w:rFonts w:ascii="Arial Bold" w:hAnsi="Arial Bold" w:cs="Arial"/>
                <w:b/>
              </w:rPr>
              <w:t>;</w:t>
            </w:r>
            <w:bookmarkEnd w:id="512"/>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lastRenderedPageBreak/>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513" w:name="_BPDCD_63"/>
            <w:r w:rsidRPr="004D379C">
              <w:rPr>
                <w:rFonts w:ascii="Arial" w:hAnsi="Arial" w:cs="Arial"/>
              </w:rPr>
              <w:t xml:space="preserve">means </w:t>
            </w:r>
            <w:bookmarkEnd w:id="51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514" w:name="_BPDCD_64"/>
            <w:r w:rsidRPr="004D379C">
              <w:rPr>
                <w:rFonts w:ascii="Arial" w:hAnsi="Arial" w:cs="Arial"/>
              </w:rPr>
              <w:t>3.16.2</w:t>
            </w:r>
            <w:bookmarkEnd w:id="514"/>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lastRenderedPageBreak/>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515" w:name="_BPDCD_65"/>
            <w:r w:rsidRPr="004D379C">
              <w:rPr>
                <w:rFonts w:ascii="Arial" w:hAnsi="Arial" w:cs="Arial"/>
              </w:rPr>
              <w:t>3.13.4</w:t>
            </w:r>
            <w:bookmarkEnd w:id="515"/>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516" w:author="Author"/>
        </w:trPr>
        <w:tc>
          <w:tcPr>
            <w:tcW w:w="2695" w:type="dxa"/>
          </w:tcPr>
          <w:p w14:paraId="060DFFDF" w14:textId="28D36601" w:rsidR="00226446" w:rsidRPr="00EA43FD" w:rsidRDefault="00226446" w:rsidP="00226446">
            <w:pPr>
              <w:spacing w:after="240"/>
              <w:rPr>
                <w:ins w:id="517" w:author="Author"/>
                <w:rFonts w:ascii="Arial" w:hAnsi="Arial" w:cs="Arial"/>
                <w:b/>
                <w:szCs w:val="22"/>
                <w:highlight w:val="yellow"/>
                <w:lang w:eastAsia="en-GB"/>
              </w:rPr>
            </w:pPr>
            <w:ins w:id="518" w:author="Author">
              <w:r w:rsidRPr="00EA43FD">
                <w:rPr>
                  <w:rFonts w:ascii="Arial" w:hAnsi="Arial" w:cs="Arial"/>
                  <w:b/>
                  <w:bCs/>
                  <w:szCs w:val="22"/>
                  <w:highlight w:val="yellow"/>
                </w:rPr>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519"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520"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trade marks, service marks, rights in designs, trade  names, copyrights and topography rights (whether or not any of the same are registered and including applications for registration of </w:t>
            </w:r>
            <w:r>
              <w:rPr>
                <w:rFonts w:ascii="Arial" w:hAnsi="Arial" w:cs="Arial"/>
              </w:rPr>
              <w:lastRenderedPageBreak/>
              <w:t>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lastRenderedPageBreak/>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lastRenderedPageBreak/>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lastRenderedPageBreak/>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5.5pt" o:ole="">
                  <v:imagedata r:id="rId16" o:title=""/>
                </v:shape>
                <o:OLEObject Type="Embed" ProgID="Equation.3" ShapeID="_x0000_i1025" DrawAspect="Content" ObjectID="_1802587125"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3pt;height:53.25pt" o:ole="">
                  <v:imagedata r:id="rId18" o:title=""/>
                </v:shape>
                <o:OLEObject Type="Embed" ProgID="Equation.3" ShapeID="_x0000_i1026" DrawAspect="Content" ObjectID="_1802587126"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 xml:space="preserve">Gate </w:t>
            </w:r>
            <w:r w:rsidRPr="006A707F">
              <w:rPr>
                <w:rFonts w:ascii="Arial" w:hAnsi="Arial" w:cs="Arial"/>
                <w:b/>
              </w:rPr>
              <w:lastRenderedPageBreak/>
              <w:t>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4pt" o:ole="">
                  <v:imagedata r:id="rId27" o:title=""/>
                </v:shape>
                <o:OLEObject Type="Embed" ProgID="Equation.3" ShapeID="_x0000_i1027" DrawAspect="Content" ObjectID="_1802587127"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521" w:name="OLE_LINK1"/>
            <w:r w:rsidRPr="006A707F">
              <w:rPr>
                <w:rFonts w:ascii="Arial" w:hAnsi="Arial" w:cs="Arial"/>
                <w:b/>
              </w:rPr>
              <w:t>Relevant Interruption</w:t>
            </w:r>
            <w:bookmarkEnd w:id="52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lastRenderedPageBreak/>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lastRenderedPageBreak/>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522" w:name="_DV_C135"/>
            <w:r>
              <w:rPr>
                <w:rFonts w:ascii="Arial" w:hAnsi="Arial" w:cs="Arial"/>
                <w:b/>
                <w:bCs/>
              </w:rPr>
              <w:t xml:space="preserve"> "Isolation"</w:t>
            </w:r>
            <w:bookmarkEnd w:id="522"/>
          </w:p>
        </w:tc>
        <w:tc>
          <w:tcPr>
            <w:tcW w:w="6662" w:type="dxa"/>
          </w:tcPr>
          <w:p w14:paraId="1BA25D57" w14:textId="77777777" w:rsidR="00226446" w:rsidRDefault="00226446" w:rsidP="00226446">
            <w:pPr>
              <w:pStyle w:val="BodyText"/>
              <w:jc w:val="both"/>
              <w:rPr>
                <w:rFonts w:ascii="Arial" w:hAnsi="Arial" w:cs="Arial"/>
                <w:color w:val="000000"/>
                <w:w w:val="0"/>
              </w:rPr>
            </w:pPr>
            <w:bookmarkStart w:id="523" w:name="_DV_C136"/>
            <w:r>
              <w:rPr>
                <w:rFonts w:ascii="Arial" w:hAnsi="Arial" w:cs="Arial"/>
              </w:rPr>
              <w:t xml:space="preserve">as defined in the </w:t>
            </w:r>
            <w:r>
              <w:rPr>
                <w:rFonts w:ascii="Arial" w:hAnsi="Arial" w:cs="Arial"/>
                <w:b/>
              </w:rPr>
              <w:t>Grid Code</w:t>
            </w:r>
            <w:r>
              <w:rPr>
                <w:rFonts w:ascii="Arial" w:hAnsi="Arial" w:cs="Arial"/>
              </w:rPr>
              <w:t>;</w:t>
            </w:r>
            <w:bookmarkEnd w:id="523"/>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524" w:name="_BPDCI_72"/>
            <w:r w:rsidRPr="004D379C">
              <w:rPr>
                <w:rFonts w:ascii="Arial" w:hAnsi="Arial" w:cs="Arial"/>
                <w:lang w:val="en-US"/>
              </w:rPr>
              <w:t>;</w:t>
            </w:r>
            <w:bookmarkEnd w:id="524"/>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525" w:name="_BPDCD_73"/>
            <w:r w:rsidRPr="004D379C">
              <w:rPr>
                <w:rFonts w:ascii="Arial Bold" w:hAnsi="Arial Bold" w:cs="Arial"/>
                <w:b/>
                <w:lang w:val="en-US"/>
              </w:rPr>
              <w:t xml:space="preserve">The Company </w:t>
            </w:r>
            <w:bookmarkEnd w:id="52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526" w:name="_BPDCI_75"/>
            <w:r w:rsidRPr="004D379C">
              <w:rPr>
                <w:rFonts w:ascii="Arial" w:hAnsi="Arial" w:cs="Arial"/>
                <w:lang w:val="en-US"/>
              </w:rPr>
              <w:t>;</w:t>
            </w:r>
            <w:bookmarkEnd w:id="526"/>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52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52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528" w:name="_BPDCI_78"/>
            <w:r w:rsidRPr="004D379C">
              <w:rPr>
                <w:rFonts w:ascii="Arial" w:hAnsi="Arial" w:cs="Arial"/>
                <w:lang w:val="en-US"/>
              </w:rPr>
              <w:t>;</w:t>
            </w:r>
            <w:bookmarkEnd w:id="528"/>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529" w:name="_BPDCD_79"/>
            <w:r w:rsidRPr="004D379C">
              <w:rPr>
                <w:rFonts w:ascii="Arial Bold" w:hAnsi="Arial Bold" w:cs="Arial"/>
                <w:b/>
                <w:lang w:val="en-US"/>
              </w:rPr>
              <w:t>The Company</w:t>
            </w:r>
            <w:bookmarkEnd w:id="52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530" w:name="_BPDCI_81"/>
            <w:r w:rsidRPr="004D379C">
              <w:rPr>
                <w:rFonts w:ascii="Arial" w:hAnsi="Arial" w:cs="Arial"/>
                <w:color w:val="0000FF"/>
                <w:u w:val="single"/>
                <w:lang w:val="en-US"/>
              </w:rPr>
              <w:t>;</w:t>
            </w:r>
            <w:bookmarkEnd w:id="530"/>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531" w:name="_BPDCD_82"/>
            <w:r w:rsidRPr="00F372DF">
              <w:rPr>
                <w:rFonts w:ascii="Arial" w:hAnsi="Arial" w:cs="Arial"/>
                <w:b/>
              </w:rPr>
              <w:t xml:space="preserve">The Company’s </w:t>
            </w:r>
            <w:bookmarkEnd w:id="53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532" w:name="_BPDCI_84"/>
            <w:r w:rsidRPr="00F372DF">
              <w:rPr>
                <w:rFonts w:ascii="Arial" w:hAnsi="Arial" w:cs="Arial"/>
              </w:rPr>
              <w:t>;</w:t>
            </w:r>
            <w:bookmarkEnd w:id="532"/>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533" w:name="_BPDCI_86"/>
            <w:r w:rsidRPr="00F372DF">
              <w:rPr>
                <w:rFonts w:ascii="Arial" w:hAnsi="Arial" w:cs="Arial"/>
              </w:rPr>
              <w:t>;</w:t>
            </w:r>
            <w:bookmarkEnd w:id="533"/>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534" w:name="_BPDCD_87"/>
            <w:r w:rsidRPr="004D379C">
              <w:rPr>
                <w:rFonts w:ascii="Arial" w:hAnsi="Arial" w:cs="Arial"/>
                <w:lang w:val="en-US"/>
              </w:rPr>
              <w:t xml:space="preserve">an </w:t>
            </w:r>
            <w:bookmarkEnd w:id="53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535" w:name="_BPDCI_89"/>
            <w:r w:rsidRPr="004D379C">
              <w:rPr>
                <w:rFonts w:ascii="Arial" w:hAnsi="Arial" w:cs="Arial"/>
                <w:lang w:val="en-US"/>
              </w:rPr>
              <w:t xml:space="preserve">; </w:t>
            </w:r>
            <w:r w:rsidRPr="004D379C">
              <w:rPr>
                <w:rFonts w:ascii="Arial" w:hAnsi="Arial" w:cs="Arial"/>
                <w:u w:val="double"/>
                <w:lang w:val="en-US"/>
              </w:rPr>
              <w:t xml:space="preserve"> </w:t>
            </w:r>
            <w:bookmarkEnd w:id="535"/>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536" w:name="_BPDCD_90"/>
            <w:r w:rsidRPr="004D379C">
              <w:rPr>
                <w:rFonts w:ascii="Arial" w:hAnsi="Arial" w:cs="Arial"/>
                <w:b/>
              </w:rPr>
              <w:t>The Company’s</w:t>
            </w:r>
            <w:r w:rsidRPr="004D379C">
              <w:rPr>
                <w:rFonts w:ascii="Arial" w:hAnsi="Arial" w:cs="Arial"/>
                <w:b/>
                <w:u w:val="double"/>
              </w:rPr>
              <w:t xml:space="preserve"> </w:t>
            </w:r>
            <w:bookmarkEnd w:id="53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537" w:name="_BPDCI_92"/>
            <w:r w:rsidRPr="00F372DF">
              <w:rPr>
                <w:rFonts w:ascii="Arial" w:hAnsi="Arial" w:cs="Arial"/>
              </w:rPr>
              <w:t>;</w:t>
            </w:r>
            <w:bookmarkEnd w:id="537"/>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538" w:name="_BPDCI_94"/>
            <w:r w:rsidRPr="00F372DF">
              <w:rPr>
                <w:rFonts w:ascii="Arial" w:hAnsi="Arial" w:cs="Arial"/>
                <w:lang w:val="en-US"/>
              </w:rPr>
              <w:t>;</w:t>
            </w:r>
            <w:bookmarkEnd w:id="538"/>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539" w:name="_BPDCD_95"/>
            <w:r w:rsidRPr="004D379C">
              <w:rPr>
                <w:rFonts w:ascii="Arial" w:hAnsi="Arial" w:cs="Arial"/>
                <w:b/>
                <w:lang w:val="en-US"/>
              </w:rPr>
              <w:t>The Company</w:t>
            </w:r>
            <w:r w:rsidRPr="004D379C">
              <w:rPr>
                <w:rFonts w:ascii="Arial" w:hAnsi="Arial" w:cs="Arial"/>
                <w:b/>
                <w:u w:val="double"/>
                <w:lang w:val="en-US"/>
              </w:rPr>
              <w:t xml:space="preserve"> </w:t>
            </w:r>
            <w:bookmarkEnd w:id="53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540" w:name="_BPDCI_97"/>
            <w:r w:rsidRPr="00F372DF">
              <w:rPr>
                <w:rFonts w:ascii="Arial" w:hAnsi="Arial" w:cs="Arial"/>
                <w:lang w:val="en-US"/>
              </w:rPr>
              <w:t>;</w:t>
            </w:r>
            <w:bookmarkEnd w:id="540"/>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541" w:name="_BPDCI_99"/>
            <w:r w:rsidRPr="00F372DF">
              <w:rPr>
                <w:rFonts w:ascii="Arial" w:hAnsi="Arial" w:cs="Arial"/>
                <w:lang w:val="en-US"/>
              </w:rPr>
              <w:t>;</w:t>
            </w:r>
            <w:bookmarkEnd w:id="541"/>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542" w:name="_BPDCI_101"/>
            <w:r w:rsidRPr="00F372DF">
              <w:rPr>
                <w:rFonts w:ascii="Arial" w:hAnsi="Arial" w:cs="Arial"/>
                <w:lang w:val="en-US"/>
              </w:rPr>
              <w:t>;</w:t>
            </w:r>
            <w:bookmarkEnd w:id="542"/>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543" w:name="_BPDCD_102"/>
            <w:r w:rsidRPr="00F372DF">
              <w:rPr>
                <w:rFonts w:ascii="Arial" w:hAnsi="Arial" w:cs="Arial"/>
              </w:rPr>
              <w:t>a</w:t>
            </w:r>
            <w:bookmarkEnd w:id="54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544" w:author="Author"/>
        </w:trPr>
        <w:tc>
          <w:tcPr>
            <w:tcW w:w="2695" w:type="dxa"/>
          </w:tcPr>
          <w:p w14:paraId="3797DFF0" w14:textId="407F675C" w:rsidR="00982EC5" w:rsidRPr="00EA43FD" w:rsidRDefault="00982EC5" w:rsidP="00982EC5">
            <w:pPr>
              <w:pStyle w:val="BodyText"/>
              <w:rPr>
                <w:ins w:id="545" w:author="Author"/>
                <w:rFonts w:ascii="Arial" w:hAnsi="Arial" w:cs="Arial"/>
                <w:b/>
                <w:bCs/>
                <w:highlight w:val="yellow"/>
              </w:rPr>
            </w:pPr>
            <w:ins w:id="546"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547"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w:t>
              </w:r>
              <w:r w:rsidRPr="00EA43FD">
                <w:rPr>
                  <w:rFonts w:ascii="Arial" w:hAnsi="Arial" w:cs="Arial"/>
                  <w:b/>
                  <w:bCs/>
                  <w:szCs w:val="22"/>
                  <w:highlight w:val="yellow"/>
                </w:rPr>
                <w:lastRenderedPageBreak/>
                <w:t>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Scotland;</w:t>
              </w:r>
            </w:ins>
          </w:p>
          <w:p w14:paraId="5876BCF3" w14:textId="734D3C9A" w:rsidR="00982EC5" w:rsidRPr="00EA43FD" w:rsidRDefault="00982EC5" w:rsidP="007A0A3B">
            <w:pPr>
              <w:jc w:val="both"/>
              <w:rPr>
                <w:ins w:id="548"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lastRenderedPageBreak/>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549" w:author="Author"/>
        </w:trPr>
        <w:tc>
          <w:tcPr>
            <w:tcW w:w="2695" w:type="dxa"/>
          </w:tcPr>
          <w:p w14:paraId="4D8D5A8D" w14:textId="232AB18A" w:rsidR="00054EB0" w:rsidRPr="00EA43FD" w:rsidRDefault="00054EB0" w:rsidP="00054EB0">
            <w:pPr>
              <w:pStyle w:val="BodyText"/>
              <w:rPr>
                <w:ins w:id="550" w:author="Author"/>
                <w:rFonts w:ascii="Arial" w:hAnsi="Arial" w:cs="Arial"/>
                <w:b/>
                <w:bCs/>
                <w:highlight w:val="yellow"/>
              </w:rPr>
            </w:pPr>
            <w:ins w:id="551"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552" w:author="Author"/>
                <w:del w:id="553" w:author="Author"/>
                <w:rFonts w:ascii="Arial" w:hAnsi="Arial" w:cs="Arial"/>
                <w:b/>
                <w:bCs/>
                <w:szCs w:val="22"/>
                <w:highlight w:val="yellow"/>
              </w:rPr>
            </w:pPr>
            <w:ins w:id="554"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555"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lastRenderedPageBreak/>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lastRenderedPageBreak/>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556" w:name="_BPDCD_103"/>
            <w:r>
              <w:rPr>
                <w:rFonts w:ascii="Arial" w:hAnsi="Arial" w:cs="Arial"/>
                <w:color w:val="0000FF"/>
                <w:u w:val="double"/>
              </w:rPr>
              <w:t>;</w:t>
            </w:r>
            <w:bookmarkEnd w:id="556"/>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557" w:author="Author"/>
        </w:trPr>
        <w:tc>
          <w:tcPr>
            <w:tcW w:w="2695" w:type="dxa"/>
          </w:tcPr>
          <w:p w14:paraId="1A3E22F8" w14:textId="277CD752" w:rsidR="00231069" w:rsidRPr="00EA43FD" w:rsidRDefault="00231069" w:rsidP="00231069">
            <w:pPr>
              <w:pStyle w:val="BodyText"/>
              <w:rPr>
                <w:ins w:id="558" w:author="Author"/>
                <w:rFonts w:ascii="Arial" w:hAnsi="Arial" w:cs="Arial"/>
                <w:b/>
                <w:bCs/>
                <w:highlight w:val="yellow"/>
              </w:rPr>
            </w:pPr>
            <w:ins w:id="559"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560" w:author="Author"/>
                <w:rFonts w:ascii="Arial" w:hAnsi="Arial" w:cs="Arial"/>
                <w:highlight w:val="yellow"/>
              </w:rPr>
            </w:pPr>
            <w:ins w:id="561"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lastRenderedPageBreak/>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562" w:name="_BPDCI_105"/>
            <w:r w:rsidRPr="00416BDE">
              <w:rPr>
                <w:rFonts w:ascii="Arial" w:hAnsi="Arial" w:cs="Arial"/>
              </w:rPr>
              <w:t xml:space="preserve">Section 3, </w:t>
            </w:r>
            <w:bookmarkEnd w:id="562"/>
            <w:r w:rsidRPr="00416BDE">
              <w:rPr>
                <w:rFonts w:ascii="Arial" w:hAnsi="Arial" w:cs="Arial"/>
              </w:rPr>
              <w:t>Appendix 2</w:t>
            </w:r>
            <w:bookmarkStart w:id="563" w:name="_BPDCD_106"/>
            <w:r w:rsidRPr="00416BDE">
              <w:rPr>
                <w:rFonts w:ascii="Arial" w:hAnsi="Arial" w:cs="Arial"/>
              </w:rPr>
              <w:t>;</w:t>
            </w:r>
            <w:bookmarkEnd w:id="563"/>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564" w:name="_BPDCD_107"/>
            <w:r w:rsidRPr="00416BDE">
              <w:rPr>
                <w:rFonts w:ascii="Arial" w:hAnsi="Arial" w:cs="Arial"/>
              </w:rPr>
              <w:t>;</w:t>
            </w:r>
            <w:bookmarkEnd w:id="564"/>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565" w:name="_BPDCD_108"/>
            <w:r w:rsidRPr="00416BDE">
              <w:rPr>
                <w:rFonts w:ascii="Arial" w:hAnsi="Arial" w:cs="Arial"/>
              </w:rPr>
              <w:t>;</w:t>
            </w:r>
            <w:bookmarkEnd w:id="565"/>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566" w:name="_BPDCD_109"/>
            <w:r w:rsidRPr="00416BDE">
              <w:rPr>
                <w:rFonts w:ascii="Arial" w:hAnsi="Arial" w:cs="Arial"/>
              </w:rPr>
              <w:t>;</w:t>
            </w:r>
            <w:bookmarkEnd w:id="566"/>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567" w:author="Author"/>
        </w:trPr>
        <w:tc>
          <w:tcPr>
            <w:tcW w:w="2695" w:type="dxa"/>
          </w:tcPr>
          <w:p w14:paraId="4BDCA5AD" w14:textId="436D87FB" w:rsidR="00231069" w:rsidRPr="00DB4213" w:rsidDel="00BF2072" w:rsidRDefault="00231069" w:rsidP="00231069">
            <w:pPr>
              <w:pStyle w:val="BodyText"/>
              <w:rPr>
                <w:del w:id="568" w:author="Author"/>
                <w:rFonts w:ascii="Arial" w:hAnsi="Arial" w:cs="Arial"/>
                <w:b/>
                <w:bCs/>
                <w:highlight w:val="yellow"/>
              </w:rPr>
            </w:pPr>
            <w:del w:id="569"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570" w:author="Author"/>
                <w:rFonts w:ascii="Arial" w:hAnsi="Arial" w:cs="Arial"/>
                <w:color w:val="000000"/>
                <w:highlight w:val="yellow"/>
                <w:lang w:eastAsia="en-GB"/>
              </w:rPr>
            </w:pPr>
            <w:del w:id="571"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572" w:author="Author"/>
                <w:rFonts w:ascii="Arial" w:eastAsia="Times New Roman" w:hAnsi="Arial" w:cs="Arial"/>
                <w:color w:val="000000"/>
                <w:highlight w:val="yellow"/>
                <w:lang w:eastAsia="en-GB"/>
              </w:rPr>
            </w:pPr>
            <w:del w:id="573"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574" w:author="Author"/>
                <w:rFonts w:ascii="Arial" w:eastAsia="Times New Roman" w:hAnsi="Arial" w:cs="Arial"/>
                <w:color w:val="000000"/>
                <w:highlight w:val="yellow"/>
                <w:lang w:eastAsia="en-GB"/>
              </w:rPr>
            </w:pPr>
            <w:del w:id="575"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576"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577" w:author="Author"/>
                <w:rFonts w:ascii="Arial" w:hAnsi="Arial" w:cs="Arial"/>
                <w:highlight w:val="yellow"/>
              </w:rPr>
            </w:pPr>
            <w:del w:id="578"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579" w:author="Author"/>
        </w:trPr>
        <w:tc>
          <w:tcPr>
            <w:tcW w:w="2695" w:type="dxa"/>
          </w:tcPr>
          <w:p w14:paraId="17F0C7EB" w14:textId="3CB8001A" w:rsidR="00231069" w:rsidRPr="00DB4213" w:rsidDel="00BF2072" w:rsidRDefault="00231069" w:rsidP="00231069">
            <w:pPr>
              <w:pStyle w:val="BodyText"/>
              <w:rPr>
                <w:del w:id="580" w:author="Author"/>
                <w:rFonts w:ascii="Arial" w:hAnsi="Arial" w:cs="Arial"/>
                <w:b/>
                <w:bCs/>
                <w:highlight w:val="yellow"/>
              </w:rPr>
            </w:pPr>
            <w:del w:id="581" w:author="Author">
              <w:r w:rsidRPr="00DB4213" w:rsidDel="00BF2072">
                <w:rPr>
                  <w:rFonts w:ascii="Arial" w:hAnsi="Arial" w:cs="Arial"/>
                  <w:b/>
                  <w:bCs/>
                  <w:highlight w:val="yellow"/>
                </w:rPr>
                <w:lastRenderedPageBreak/>
                <w:delText>"Non- Performing Party"</w:delText>
              </w:r>
            </w:del>
          </w:p>
        </w:tc>
        <w:tc>
          <w:tcPr>
            <w:tcW w:w="6662" w:type="dxa"/>
          </w:tcPr>
          <w:p w14:paraId="0B32485C" w14:textId="48B288A6" w:rsidR="00231069" w:rsidRPr="00DB4213" w:rsidDel="00BF2072" w:rsidRDefault="00231069" w:rsidP="00231069">
            <w:pPr>
              <w:pStyle w:val="BodyText"/>
              <w:jc w:val="both"/>
              <w:rPr>
                <w:del w:id="582" w:author="Author"/>
                <w:rFonts w:ascii="Arial" w:hAnsi="Arial" w:cs="Arial"/>
                <w:highlight w:val="yellow"/>
              </w:rPr>
            </w:pPr>
            <w:del w:id="583"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584" w:author="Author"/>
        </w:trPr>
        <w:tc>
          <w:tcPr>
            <w:tcW w:w="2695" w:type="dxa"/>
          </w:tcPr>
          <w:p w14:paraId="59DF3D4F" w14:textId="77777777" w:rsidR="0A4FB333" w:rsidRPr="005C7BC1" w:rsidRDefault="0A4FB333" w:rsidP="2E5E0775">
            <w:pPr>
              <w:pStyle w:val="BodyText"/>
              <w:rPr>
                <w:ins w:id="585" w:author="Author"/>
                <w:del w:id="586" w:author="Author"/>
                <w:rFonts w:ascii="Arial" w:hAnsi="Arial" w:cs="Arial"/>
                <w:b/>
                <w:bCs/>
                <w:highlight w:val="yellow"/>
              </w:rPr>
            </w:pPr>
            <w:ins w:id="587"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588" w:author="Author"/>
                <w:rFonts w:ascii="Arial" w:hAnsi="Arial" w:cs="Arial"/>
                <w:color w:val="000000" w:themeColor="text1"/>
                <w:highlight w:val="yellow"/>
                <w:lang w:eastAsia="en-GB"/>
              </w:rPr>
            </w:pPr>
            <w:ins w:id="589" w:author="Author">
              <w:del w:id="590"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a;</w:t>
              </w:r>
            </w:ins>
          </w:p>
          <w:p w14:paraId="4809192E" w14:textId="77777777" w:rsidR="0A4FB333" w:rsidRPr="005C7BC1" w:rsidRDefault="0A4FB333" w:rsidP="2E5E0775">
            <w:pPr>
              <w:pStyle w:val="ListParagraph"/>
              <w:numPr>
                <w:ilvl w:val="0"/>
                <w:numId w:val="47"/>
              </w:numPr>
              <w:spacing w:after="0" w:line="235" w:lineRule="atLeast"/>
              <w:rPr>
                <w:ins w:id="591" w:author="Author"/>
                <w:rFonts w:ascii="Arial" w:eastAsia="Times New Roman" w:hAnsi="Arial" w:cs="Arial"/>
                <w:color w:val="000000" w:themeColor="text1"/>
                <w:highlight w:val="yellow"/>
                <w:lang w:eastAsia="en-GB"/>
              </w:rPr>
            </w:pPr>
            <w:ins w:id="592"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593" w:author="Author"/>
                <w:rFonts w:ascii="Arial" w:eastAsia="Times New Roman" w:hAnsi="Arial" w:cs="Arial"/>
                <w:color w:val="000000" w:themeColor="text1"/>
                <w:highlight w:val="yellow"/>
                <w:lang w:eastAsia="en-GB"/>
              </w:rPr>
            </w:pPr>
            <w:ins w:id="594"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595"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596"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597" w:author="Author"/>
        </w:trPr>
        <w:tc>
          <w:tcPr>
            <w:tcW w:w="2695" w:type="dxa"/>
          </w:tcPr>
          <w:p w14:paraId="7A865D09" w14:textId="29E6BE1B" w:rsidR="00BF2072" w:rsidRPr="005C7BC1" w:rsidRDefault="00BF2072" w:rsidP="2E5E0775">
            <w:pPr>
              <w:pStyle w:val="BodyText"/>
              <w:rPr>
                <w:ins w:id="598" w:author="Author"/>
                <w:rFonts w:ascii="Arial" w:hAnsi="Arial" w:cs="Arial"/>
                <w:b/>
                <w:bCs/>
                <w:color w:val="000000" w:themeColor="text1"/>
                <w:highlight w:val="yellow"/>
                <w:lang w:eastAsia="en-GB"/>
              </w:rPr>
            </w:pPr>
            <w:ins w:id="599"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600" w:author="Author"/>
                <w:rFonts w:ascii="Arial" w:hAnsi="Arial" w:cs="Arial"/>
                <w:color w:val="000000" w:themeColor="text1"/>
                <w:highlight w:val="yellow"/>
                <w:lang w:eastAsia="en-GB"/>
              </w:rPr>
            </w:pPr>
            <w:ins w:id="601"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602" w:author="Author"/>
        </w:trPr>
        <w:tc>
          <w:tcPr>
            <w:tcW w:w="2695" w:type="dxa"/>
          </w:tcPr>
          <w:p w14:paraId="3DDDC9CE" w14:textId="6F74A2A8" w:rsidR="00DA6B82" w:rsidRPr="005C7BC1" w:rsidRDefault="00DA6B82" w:rsidP="00DA6B82">
            <w:pPr>
              <w:pStyle w:val="BodyText"/>
              <w:rPr>
                <w:ins w:id="603" w:author="Author"/>
                <w:rFonts w:ascii="Arial" w:hAnsi="Arial" w:cs="Arial"/>
                <w:b/>
                <w:bCs/>
                <w:highlight w:val="yellow"/>
              </w:rPr>
            </w:pPr>
            <w:ins w:id="604"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605" w:author="Author"/>
                <w:rFonts w:ascii="Arial" w:hAnsi="Arial" w:cs="Arial"/>
                <w:highlight w:val="yellow"/>
              </w:rPr>
            </w:pPr>
            <w:ins w:id="606"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jurisdiction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lastRenderedPageBreak/>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607" w:name="_BPDCI_110"/>
            <w:r w:rsidRPr="00416BDE">
              <w:rPr>
                <w:rFonts w:ascii="Arial" w:hAnsi="Arial" w:cs="Arial"/>
                <w:b/>
                <w:bCs/>
              </w:rPr>
              <w:t>"Notification Date"</w:t>
            </w:r>
            <w:bookmarkEnd w:id="607"/>
          </w:p>
        </w:tc>
        <w:tc>
          <w:tcPr>
            <w:tcW w:w="6662" w:type="dxa"/>
          </w:tcPr>
          <w:p w14:paraId="70F5166A" w14:textId="77777777" w:rsidR="00DA6B82" w:rsidRPr="00416BDE" w:rsidRDefault="00DA6B82" w:rsidP="00DA6B82">
            <w:pPr>
              <w:pStyle w:val="BodyText"/>
              <w:jc w:val="both"/>
              <w:rPr>
                <w:rFonts w:ascii="Arial" w:hAnsi="Arial" w:cs="Arial"/>
              </w:rPr>
            </w:pPr>
            <w:bookmarkStart w:id="608"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608"/>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609" w:name="_BPDCD_113"/>
          </w:p>
        </w:tc>
        <w:bookmarkEnd w:id="609"/>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610" w:name="_BPDCI_115"/>
            <w:r w:rsidRPr="0019675B">
              <w:rPr>
                <w:rFonts w:ascii="Arial" w:hAnsi="Arial" w:cs="Arial"/>
                <w:b/>
                <w:bCs/>
              </w:rPr>
              <w:t>"Notification of Circuit Restriction"</w:t>
            </w:r>
            <w:bookmarkEnd w:id="610"/>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611"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11"/>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612" w:name="_BPDCI_117"/>
            <w:r w:rsidRPr="0019675B">
              <w:rPr>
                <w:rFonts w:ascii="Arial" w:hAnsi="Arial" w:cs="Arial"/>
                <w:b/>
                <w:bCs/>
              </w:rPr>
              <w:t>"Notification of Restrictions on Availability"</w:t>
            </w:r>
            <w:bookmarkEnd w:id="612"/>
          </w:p>
        </w:tc>
        <w:tc>
          <w:tcPr>
            <w:tcW w:w="6662" w:type="dxa"/>
          </w:tcPr>
          <w:p w14:paraId="756BAC7A" w14:textId="77777777" w:rsidR="00DA6B82" w:rsidRPr="0019675B" w:rsidRDefault="00DA6B82" w:rsidP="00DA6B82">
            <w:pPr>
              <w:pStyle w:val="BodyText"/>
              <w:jc w:val="both"/>
              <w:rPr>
                <w:rFonts w:ascii="Arial" w:hAnsi="Arial" w:cs="Arial"/>
              </w:rPr>
            </w:pPr>
            <w:bookmarkStart w:id="613"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13"/>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lastRenderedPageBreak/>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614" w:author="Author"/>
        </w:trPr>
        <w:tc>
          <w:tcPr>
            <w:tcW w:w="2695" w:type="dxa"/>
          </w:tcPr>
          <w:p w14:paraId="367DE904" w14:textId="5900A223" w:rsidR="00EC276E" w:rsidRPr="005C7BC1" w:rsidRDefault="00EC276E" w:rsidP="00EC276E">
            <w:pPr>
              <w:pStyle w:val="BodyText"/>
              <w:spacing w:before="120"/>
              <w:rPr>
                <w:ins w:id="615" w:author="Author"/>
                <w:rFonts w:ascii="Arial" w:hAnsi="Arial" w:cs="Arial"/>
                <w:b/>
                <w:bCs/>
                <w:highlight w:val="yellow"/>
              </w:rPr>
            </w:pPr>
            <w:ins w:id="616"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617" w:author="Author"/>
                <w:rFonts w:ascii="Arial" w:hAnsi="Arial" w:cs="Arial"/>
                <w:szCs w:val="22"/>
                <w:highlight w:val="yellow"/>
              </w:rPr>
            </w:pPr>
            <w:ins w:id="618" w:author="Author">
              <w:r>
                <w:rPr>
                  <w:rFonts w:ascii="Arial" w:hAnsi="Arial" w:cs="Arial"/>
                  <w:szCs w:val="22"/>
                  <w:highlight w:val="yellow"/>
                </w:rPr>
                <w:t>a</w:t>
              </w:r>
              <w:del w:id="619"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categories;</w:t>
              </w:r>
            </w:ins>
          </w:p>
          <w:p w14:paraId="176118F9" w14:textId="44E42DBD" w:rsidR="006311D8" w:rsidRPr="005C7BC1" w:rsidRDefault="006311D8" w:rsidP="006311D8">
            <w:pPr>
              <w:jc w:val="both"/>
              <w:rPr>
                <w:ins w:id="620"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lastRenderedPageBreak/>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621"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621"/>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lastRenderedPageBreak/>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622" w:name="_BPDCI_125"/>
            <w:r w:rsidRPr="002C7E03">
              <w:rPr>
                <w:rFonts w:ascii="Arial" w:hAnsi="Arial" w:cs="Arial"/>
                <w:szCs w:val="22"/>
              </w:rPr>
              <w:t>;</w:t>
            </w:r>
            <w:bookmarkEnd w:id="622"/>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623" w:name="_BPDCD_126"/>
            <w:r w:rsidRPr="002C7E03">
              <w:rPr>
                <w:rFonts w:ascii="Arial" w:hAnsi="Arial" w:cs="Arial"/>
                <w:szCs w:val="22"/>
              </w:rPr>
              <w:t>;</w:t>
            </w:r>
            <w:bookmarkEnd w:id="623"/>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w:t>
            </w:r>
            <w:r w:rsidRPr="0056290A">
              <w:rPr>
                <w:rFonts w:ascii="Arial" w:hAnsi="Arial" w:cs="Arial"/>
                <w:szCs w:val="22"/>
              </w:rPr>
              <w:lastRenderedPageBreak/>
              <w:t xml:space="preserve">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lastRenderedPageBreak/>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624" w:author="Author"/>
        </w:trPr>
        <w:tc>
          <w:tcPr>
            <w:tcW w:w="2695" w:type="dxa"/>
          </w:tcPr>
          <w:p w14:paraId="44874062" w14:textId="793D1E32" w:rsidR="001E5097" w:rsidRPr="0071220B" w:rsidRDefault="001E5097" w:rsidP="001E5097">
            <w:pPr>
              <w:pStyle w:val="BodyText"/>
              <w:rPr>
                <w:ins w:id="625" w:author="Author"/>
                <w:rFonts w:ascii="Arial" w:hAnsi="Arial" w:cs="Arial"/>
                <w:b/>
                <w:bCs/>
                <w:highlight w:val="yellow"/>
              </w:rPr>
            </w:pPr>
            <w:ins w:id="626"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627" w:author="Author"/>
                <w:del w:id="628" w:author="Author"/>
                <w:rFonts w:ascii="Arial" w:hAnsi="Arial" w:cs="Arial"/>
                <w:highlight w:val="yellow"/>
              </w:rPr>
            </w:pPr>
            <w:ins w:id="629"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630" w:author="Author"/>
                <w:rFonts w:ascii="Arial" w:hAnsi="Arial" w:cs="Arial"/>
                <w:highlight w:val="yellow"/>
              </w:rPr>
            </w:pPr>
          </w:p>
        </w:tc>
      </w:tr>
      <w:tr w:rsidR="005C7BC1" w14:paraId="77F6D15E" w14:textId="77777777" w:rsidTr="003A67C0">
        <w:trPr>
          <w:trHeight w:val="300"/>
          <w:ins w:id="631" w:author="Author"/>
        </w:trPr>
        <w:tc>
          <w:tcPr>
            <w:tcW w:w="2695" w:type="dxa"/>
          </w:tcPr>
          <w:p w14:paraId="4850F909" w14:textId="420AE628" w:rsidR="00D60210" w:rsidRPr="0071220B" w:rsidRDefault="00BE4CBD" w:rsidP="001E5097">
            <w:pPr>
              <w:pStyle w:val="BodyText"/>
              <w:rPr>
                <w:ins w:id="632" w:author="Author"/>
                <w:rFonts w:ascii="Arial" w:hAnsi="Arial" w:cs="Arial"/>
                <w:b/>
                <w:bCs/>
                <w:szCs w:val="22"/>
                <w:highlight w:val="yellow"/>
              </w:rPr>
            </w:pPr>
            <w:ins w:id="633"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634"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Queue Management Process</w:t>
              </w:r>
              <w:r w:rsidRPr="0071220B">
                <w:rPr>
                  <w:rFonts w:ascii="Arial" w:hAnsi="Arial" w:cs="Arial"/>
                  <w:highlight w:val="yellow"/>
                </w:rPr>
                <w:t>; </w:t>
              </w:r>
            </w:ins>
          </w:p>
          <w:p w14:paraId="656E99DF" w14:textId="77777777" w:rsidR="00D60210" w:rsidRPr="0071220B" w:rsidRDefault="00D60210" w:rsidP="0E183BAE">
            <w:pPr>
              <w:jc w:val="both"/>
              <w:rPr>
                <w:ins w:id="635"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lastRenderedPageBreak/>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lastRenderedPageBreak/>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63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636"/>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637" w:name="_BPDCD_127"/>
            <w:r w:rsidRPr="00BA5C7B">
              <w:rPr>
                <w:rFonts w:ascii="Arial" w:hAnsi="Arial" w:cs="Arial"/>
                <w:szCs w:val="22"/>
              </w:rPr>
              <w:t xml:space="preserve">shall </w:t>
            </w:r>
            <w:bookmarkEnd w:id="63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638" w:name="_BPDCD_128"/>
            <w:r w:rsidRPr="00BA5C7B">
              <w:rPr>
                <w:rFonts w:ascii="Arial" w:hAnsi="Arial" w:cs="Arial"/>
                <w:b/>
                <w:bCs/>
                <w:szCs w:val="22"/>
              </w:rPr>
              <w:t>The Company</w:t>
            </w:r>
            <w:r w:rsidRPr="00BA5C7B">
              <w:rPr>
                <w:rFonts w:ascii="Arial" w:hAnsi="Arial" w:cs="Arial"/>
                <w:szCs w:val="22"/>
              </w:rPr>
              <w:t xml:space="preserve"> </w:t>
            </w:r>
            <w:bookmarkEnd w:id="63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639" w:name="_BPDCD_131"/>
            <w:r w:rsidRPr="0019675B">
              <w:rPr>
                <w:rFonts w:ascii="Arial" w:hAnsi="Arial" w:cs="Arial"/>
              </w:rPr>
              <w:t>;</w:t>
            </w:r>
            <w:bookmarkEnd w:id="639"/>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lastRenderedPageBreak/>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640" w:name="_BPDCI_132"/>
            <w:r w:rsidRPr="0019675B">
              <w:rPr>
                <w:rFonts w:ascii="Arial" w:hAnsi="Arial" w:cs="Arial"/>
                <w:b/>
                <w:bCs/>
              </w:rPr>
              <w:t>"Primary Response"</w:t>
            </w:r>
            <w:bookmarkEnd w:id="640"/>
          </w:p>
        </w:tc>
        <w:tc>
          <w:tcPr>
            <w:tcW w:w="6662" w:type="dxa"/>
          </w:tcPr>
          <w:p w14:paraId="7B60F230" w14:textId="77777777" w:rsidR="001E5097" w:rsidRPr="0019675B" w:rsidRDefault="001E5097" w:rsidP="001E5097">
            <w:pPr>
              <w:pStyle w:val="BodyText"/>
              <w:jc w:val="both"/>
              <w:rPr>
                <w:rFonts w:ascii="Arial" w:hAnsi="Arial" w:cs="Arial"/>
              </w:rPr>
            </w:pPr>
            <w:bookmarkStart w:id="64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641"/>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642"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643"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644" w:author="Author"/>
                <w:rFonts w:ascii="Arial" w:hAnsi="Arial" w:cs="Arial"/>
                <w:szCs w:val="22"/>
              </w:rPr>
            </w:pPr>
            <w:r w:rsidRPr="004C1708">
              <w:rPr>
                <w:rFonts w:ascii="Arial" w:hAnsi="Arial" w:cs="Arial"/>
                <w:szCs w:val="22"/>
              </w:rPr>
              <w:t>as defined in Paragraph 8.14;</w:t>
            </w:r>
          </w:p>
          <w:p w14:paraId="7D6B7E2F" w14:textId="1B3400CF" w:rsidR="00591FF0" w:rsidRPr="004C1708" w:rsidRDefault="004C1708" w:rsidP="002B7CBD">
            <w:pPr>
              <w:spacing w:after="240"/>
              <w:jc w:val="both"/>
              <w:rPr>
                <w:rFonts w:ascii="Arial" w:hAnsi="Arial" w:cs="Arial"/>
                <w:szCs w:val="22"/>
              </w:rPr>
            </w:pPr>
            <w:ins w:id="645"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646" w:author="Author"/>
        </w:trPr>
        <w:tc>
          <w:tcPr>
            <w:tcW w:w="2695" w:type="dxa"/>
          </w:tcPr>
          <w:p w14:paraId="12D32ABF" w14:textId="64444D72" w:rsidR="004578C0" w:rsidRPr="005C7BC1" w:rsidRDefault="004578C0" w:rsidP="004578C0">
            <w:pPr>
              <w:spacing w:after="240"/>
              <w:rPr>
                <w:ins w:id="647" w:author="Author"/>
                <w:rFonts w:ascii="Arial" w:hAnsi="Arial" w:cs="Arial"/>
                <w:b/>
                <w:bCs/>
                <w:highlight w:val="yellow"/>
              </w:rPr>
            </w:pPr>
            <w:ins w:id="648"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649" w:author="Author"/>
                <w:rFonts w:ascii="Arial" w:hAnsi="Arial" w:cs="Arial"/>
                <w:szCs w:val="22"/>
                <w:highlight w:val="yellow"/>
              </w:rPr>
            </w:pPr>
            <w:ins w:id="650"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time;</w:t>
              </w:r>
            </w:ins>
          </w:p>
          <w:p w14:paraId="4A1BAC77" w14:textId="09BE8EE8" w:rsidR="003038BE" w:rsidRPr="005C7BC1" w:rsidRDefault="003038BE" w:rsidP="003038BE">
            <w:pPr>
              <w:jc w:val="both"/>
              <w:rPr>
                <w:ins w:id="651"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lastRenderedPageBreak/>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w:t>
            </w:r>
            <w:r w:rsidRPr="006F5133">
              <w:rPr>
                <w:rFonts w:ascii="Arial" w:hAnsi="Arial" w:cs="Arial"/>
              </w:rPr>
              <w:lastRenderedPageBreak/>
              <w:t xml:space="preserve">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652" w:name="_DV_C3"/>
            <w:r>
              <w:rPr>
                <w:rFonts w:ascii="Arial" w:hAnsi="Arial" w:cs="Arial"/>
              </w:rPr>
              <w:t>:</w:t>
            </w:r>
            <w:bookmarkEnd w:id="652"/>
          </w:p>
          <w:p w14:paraId="4B6627C8" w14:textId="77777777" w:rsidR="004578C0" w:rsidRDefault="004578C0" w:rsidP="004578C0">
            <w:pPr>
              <w:pStyle w:val="BodyText"/>
              <w:ind w:left="741" w:hanging="709"/>
              <w:jc w:val="both"/>
              <w:rPr>
                <w:rFonts w:ascii="Arial" w:hAnsi="Arial" w:cs="Arial"/>
              </w:rPr>
            </w:pPr>
            <w:bookmarkStart w:id="653" w:name="_DV_C4"/>
            <w:r>
              <w:rPr>
                <w:rStyle w:val="DeltaViewInsertion"/>
                <w:rFonts w:ascii="Arial" w:hAnsi="Arial" w:cs="Arial"/>
                <w:color w:val="auto"/>
                <w:u w:val="none"/>
              </w:rPr>
              <w:t>(a)</w:t>
            </w:r>
            <w:r>
              <w:rPr>
                <w:rFonts w:ascii="Arial" w:hAnsi="Arial" w:cs="Arial"/>
              </w:rPr>
              <w:tab/>
            </w:r>
            <w:bookmarkStart w:id="654" w:name="_DV_M3"/>
            <w:bookmarkEnd w:id="653"/>
            <w:bookmarkEnd w:id="654"/>
            <w:r>
              <w:rPr>
                <w:rFonts w:ascii="Arial" w:hAnsi="Arial" w:cs="Arial"/>
              </w:rPr>
              <w:t>a shareholder of the User or any holding company of such shareholder</w:t>
            </w:r>
            <w:bookmarkStart w:id="655" w:name="_DV_C6"/>
            <w:r>
              <w:rPr>
                <w:rFonts w:ascii="Arial" w:hAnsi="Arial" w:cs="Arial"/>
                <w:strike/>
              </w:rPr>
              <w:t xml:space="preserve"> </w:t>
            </w:r>
            <w:r>
              <w:rPr>
                <w:rFonts w:ascii="Arial" w:hAnsi="Arial" w:cs="Arial"/>
              </w:rPr>
              <w:t>or</w:t>
            </w:r>
            <w:bookmarkEnd w:id="655"/>
          </w:p>
          <w:p w14:paraId="29110417" w14:textId="77777777" w:rsidR="004578C0" w:rsidRDefault="004578C0" w:rsidP="004578C0">
            <w:pPr>
              <w:pStyle w:val="BodyText"/>
              <w:ind w:left="741" w:hanging="709"/>
              <w:jc w:val="both"/>
              <w:rPr>
                <w:rFonts w:ascii="Arial" w:hAnsi="Arial" w:cs="Arial"/>
              </w:rPr>
            </w:pPr>
            <w:bookmarkStart w:id="656" w:name="_DV_C7"/>
            <w:r>
              <w:rPr>
                <w:rFonts w:ascii="Arial" w:hAnsi="Arial" w:cs="Arial"/>
              </w:rPr>
              <w:t>(b)</w:t>
            </w:r>
            <w:r>
              <w:rPr>
                <w:rFonts w:ascii="Arial" w:hAnsi="Arial" w:cs="Arial"/>
              </w:rPr>
              <w:tab/>
              <w:t xml:space="preserve">any subsidiary of any such </w:t>
            </w:r>
            <w:bookmarkEnd w:id="656"/>
            <w:r>
              <w:rPr>
                <w:rFonts w:ascii="Arial" w:hAnsi="Arial" w:cs="Arial"/>
              </w:rPr>
              <w:t>holding company</w:t>
            </w:r>
            <w:bookmarkStart w:id="657" w:name="_DV_C8"/>
            <w:r>
              <w:rPr>
                <w:rFonts w:ascii="Arial" w:hAnsi="Arial" w:cs="Arial"/>
              </w:rPr>
              <w:t>, but only where the subsidiary</w:t>
            </w:r>
            <w:bookmarkEnd w:id="657"/>
          </w:p>
          <w:p w14:paraId="0CD6B76E" w14:textId="77777777" w:rsidR="004578C0" w:rsidRDefault="004578C0" w:rsidP="004578C0">
            <w:pPr>
              <w:pStyle w:val="BodyText"/>
              <w:ind w:left="741" w:hanging="709"/>
              <w:jc w:val="both"/>
              <w:rPr>
                <w:rFonts w:ascii="Arial" w:hAnsi="Arial" w:cs="Arial"/>
              </w:rPr>
            </w:pPr>
            <w:bookmarkStart w:id="658"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658"/>
          </w:p>
          <w:p w14:paraId="2447BEF8" w14:textId="77777777" w:rsidR="004578C0" w:rsidRDefault="004578C0" w:rsidP="004578C0">
            <w:pPr>
              <w:pStyle w:val="BodyText"/>
              <w:ind w:left="741" w:hanging="709"/>
              <w:jc w:val="both"/>
              <w:rPr>
                <w:rFonts w:ascii="Arial" w:hAnsi="Arial" w:cs="Arial"/>
              </w:rPr>
            </w:pPr>
            <w:bookmarkStart w:id="659"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659"/>
          </w:p>
          <w:p w14:paraId="6F75F8EC" w14:textId="77777777" w:rsidR="004578C0" w:rsidRDefault="004578C0" w:rsidP="004578C0">
            <w:pPr>
              <w:pStyle w:val="BodyText"/>
              <w:ind w:left="741" w:hanging="709"/>
              <w:jc w:val="both"/>
              <w:rPr>
                <w:rFonts w:ascii="Arial" w:hAnsi="Arial" w:cs="Arial"/>
              </w:rPr>
            </w:pPr>
            <w:bookmarkStart w:id="66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660"/>
          </w:p>
          <w:p w14:paraId="1BDB64DB" w14:textId="77777777" w:rsidR="004578C0" w:rsidRDefault="004578C0" w:rsidP="004578C0">
            <w:pPr>
              <w:pStyle w:val="BodyText"/>
              <w:jc w:val="both"/>
              <w:rPr>
                <w:rFonts w:ascii="Arial" w:hAnsi="Arial" w:cs="Arial"/>
              </w:rPr>
            </w:pPr>
            <w:bookmarkStart w:id="661" w:name="_DV_C13"/>
            <w:r>
              <w:rPr>
                <w:rFonts w:ascii="Arial" w:hAnsi="Arial" w:cs="Arial"/>
              </w:rPr>
              <w:t>(the expressions "holding company" and "subsidiary</w:t>
            </w:r>
            <w:bookmarkStart w:id="662" w:name="_DV_M5"/>
            <w:bookmarkEnd w:id="661"/>
            <w:bookmarkEnd w:id="662"/>
            <w:r>
              <w:rPr>
                <w:rFonts w:ascii="Arial" w:hAnsi="Arial" w:cs="Arial"/>
              </w:rPr>
              <w:t xml:space="preserve">" having the </w:t>
            </w:r>
            <w:bookmarkStart w:id="663" w:name="_DV_C15"/>
            <w:r>
              <w:rPr>
                <w:rFonts w:ascii="Arial" w:hAnsi="Arial" w:cs="Arial"/>
              </w:rPr>
              <w:t>respective meanings</w:t>
            </w:r>
            <w:bookmarkStart w:id="664" w:name="_DV_M6"/>
            <w:bookmarkEnd w:id="663"/>
            <w:bookmarkEnd w:id="66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w:t>
            </w:r>
            <w:r>
              <w:rPr>
                <w:rFonts w:ascii="Arial" w:hAnsi="Arial" w:cs="Arial"/>
              </w:rPr>
              <w:lastRenderedPageBreak/>
              <w:t>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665" w:name="_DV_M4"/>
            <w:bookmarkEnd w:id="665"/>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666" w:author="Author"/>
        </w:trPr>
        <w:tc>
          <w:tcPr>
            <w:tcW w:w="2695" w:type="dxa"/>
          </w:tcPr>
          <w:p w14:paraId="228AD7FF" w14:textId="73BD4785" w:rsidR="00A64070" w:rsidRPr="005C7BC1" w:rsidRDefault="00A64070" w:rsidP="00A64070">
            <w:pPr>
              <w:rPr>
                <w:ins w:id="667" w:author="Author"/>
                <w:rFonts w:ascii="Arial" w:hAnsi="Arial" w:cs="Arial"/>
                <w:b/>
                <w:bCs/>
                <w:szCs w:val="22"/>
                <w:highlight w:val="yellow"/>
              </w:rPr>
            </w:pPr>
            <w:ins w:id="668"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669" w:author="Author"/>
                <w:rFonts w:ascii="Arial" w:hAnsi="Arial" w:cs="Arial"/>
                <w:szCs w:val="22"/>
                <w:highlight w:val="yellow"/>
              </w:rPr>
            </w:pPr>
            <w:ins w:id="670"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r w:rsidRPr="005C7BC1">
                <w:rPr>
                  <w:rFonts w:ascii="Arial" w:hAnsi="Arial" w:cs="Arial"/>
                  <w:b/>
                  <w:bCs/>
                  <w:szCs w:val="22"/>
                  <w:highlight w:val="yellow"/>
                </w:rPr>
                <w:t>Website</w:t>
              </w:r>
              <w:r w:rsidRPr="005C7BC1">
                <w:rPr>
                  <w:rFonts w:ascii="Arial" w:hAnsi="Arial" w:cs="Arial"/>
                  <w:szCs w:val="22"/>
                  <w:highlight w:val="yellow"/>
                </w:rPr>
                <w:t>;</w:t>
              </w:r>
            </w:ins>
          </w:p>
          <w:p w14:paraId="438D246F" w14:textId="77777777" w:rsidR="00A64070" w:rsidRPr="005C7BC1" w:rsidRDefault="00A64070" w:rsidP="00A64070">
            <w:pPr>
              <w:jc w:val="both"/>
              <w:rPr>
                <w:ins w:id="671"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lastRenderedPageBreak/>
              <w:t>“Reactive Despatch to Zero Mvar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672" w:author="Author"/>
        </w:trPr>
        <w:tc>
          <w:tcPr>
            <w:tcW w:w="2695" w:type="dxa"/>
          </w:tcPr>
          <w:p w14:paraId="1C5F61EE" w14:textId="047F84EE" w:rsidR="00600E6C" w:rsidRPr="005C7BC1" w:rsidRDefault="00CB2272" w:rsidP="003951BC">
            <w:pPr>
              <w:rPr>
                <w:ins w:id="673" w:author="Author"/>
                <w:rFonts w:ascii="Arial" w:hAnsi="Arial" w:cs="Arial"/>
                <w:b/>
                <w:bCs/>
                <w:szCs w:val="22"/>
                <w:highlight w:val="yellow"/>
              </w:rPr>
            </w:pPr>
            <w:ins w:id="674"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675" w:author="Author"/>
                <w:rFonts w:ascii="Arial" w:hAnsi="Arial" w:cs="Arial"/>
                <w:szCs w:val="22"/>
                <w:highlight w:val="yellow"/>
              </w:rPr>
            </w:pPr>
            <w:ins w:id="676"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Gate 2 Criteria Methodology</w:t>
              </w:r>
              <w:r w:rsidRPr="005C7BC1">
                <w:rPr>
                  <w:rFonts w:ascii="Arial" w:hAnsi="Arial" w:cs="Arial"/>
                  <w:szCs w:val="22"/>
                  <w:highlight w:val="yellow"/>
                </w:rPr>
                <w:t>;</w:t>
              </w:r>
            </w:ins>
          </w:p>
          <w:p w14:paraId="123C9EEA" w14:textId="5DC3C76F" w:rsidR="003951BC" w:rsidRPr="005C7BC1" w:rsidRDefault="003951BC" w:rsidP="003951BC">
            <w:pPr>
              <w:jc w:val="both"/>
              <w:rPr>
                <w:ins w:id="677"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678" w:name="_BPDCI_136"/>
            <w:r w:rsidRPr="0019675B">
              <w:rPr>
                <w:rFonts w:ascii="Arial" w:hAnsi="Arial" w:cs="Arial"/>
                <w:b/>
                <w:bCs/>
              </w:rPr>
              <w:t>“Related Person”</w:t>
            </w:r>
            <w:bookmarkEnd w:id="678"/>
          </w:p>
        </w:tc>
        <w:tc>
          <w:tcPr>
            <w:tcW w:w="6662" w:type="dxa"/>
          </w:tcPr>
          <w:p w14:paraId="0DC49BBE" w14:textId="0A6DECB9" w:rsidR="00A64070" w:rsidRPr="0019675B" w:rsidRDefault="00A64070" w:rsidP="00A64070">
            <w:pPr>
              <w:pStyle w:val="BodyText"/>
              <w:jc w:val="both"/>
              <w:rPr>
                <w:rFonts w:ascii="Arial" w:hAnsi="Arial" w:cs="Arial"/>
              </w:rPr>
            </w:pPr>
            <w:bookmarkStart w:id="679"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lastRenderedPageBreak/>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679"/>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680" w:author="Author">
              <w:r w:rsidRPr="60995ED3" w:rsidDel="5C104111">
                <w:rPr>
                  <w:rFonts w:ascii="Arial" w:hAnsi="Arial" w:cs="Arial"/>
                </w:rPr>
                <w:delText xml:space="preserve"> </w:delText>
              </w:r>
              <w:r w:rsidRPr="002156D1" w:rsidDel="5C104111">
                <w:rPr>
                  <w:rFonts w:ascii="Arial" w:hAnsi="Arial" w:cs="Arial"/>
                  <w:highlight w:val="yellow"/>
                  <w:rPrChange w:id="681" w:author="Author">
                    <w:rPr>
                      <w:rFonts w:ascii="Arial" w:hAnsi="Arial" w:cs="Arial"/>
                    </w:rPr>
                  </w:rPrChange>
                </w:rPr>
                <w:delText xml:space="preserve">or an </w:delText>
              </w:r>
              <w:r w:rsidRPr="002156D1" w:rsidDel="5C104111">
                <w:rPr>
                  <w:rFonts w:ascii="Arial" w:hAnsi="Arial" w:cs="Arial"/>
                  <w:b/>
                  <w:bCs/>
                  <w:highlight w:val="yellow"/>
                  <w:rPrChange w:id="682" w:author="Author">
                    <w:rPr>
                      <w:rFonts w:ascii="Arial" w:hAnsi="Arial" w:cs="Arial"/>
                      <w:b/>
                      <w:bCs/>
                    </w:rPr>
                  </w:rPrChange>
                </w:rPr>
                <w:delText>Embedded Large Power Station</w:delText>
              </w:r>
            </w:del>
            <w:r w:rsidR="5C104111" w:rsidRPr="002156D1">
              <w:rPr>
                <w:rFonts w:ascii="Arial" w:hAnsi="Arial" w:cs="Arial"/>
                <w:b/>
                <w:bCs/>
                <w:highlight w:val="yellow"/>
                <w:rPrChange w:id="683"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684" w:author="Author">
              <w:r w:rsidR="00A64070" w:rsidRPr="002156D1" w:rsidDel="5C104111">
                <w:rPr>
                  <w:rFonts w:ascii="Arial" w:hAnsi="Arial" w:cs="Arial"/>
                  <w:highlight w:val="yellow"/>
                  <w:rPrChange w:id="685" w:author="Author">
                    <w:rPr>
                      <w:rFonts w:ascii="Arial" w:hAnsi="Arial" w:cs="Arial"/>
                    </w:rPr>
                  </w:rPrChange>
                </w:rPr>
                <w:delText>,</w:delText>
              </w:r>
            </w:del>
            <w:r w:rsidRPr="002156D1">
              <w:rPr>
                <w:rFonts w:ascii="Arial" w:hAnsi="Arial" w:cs="Arial"/>
                <w:snapToGrid w:val="0"/>
                <w:highlight w:val="yellow"/>
                <w:rPrChange w:id="686" w:author="Author">
                  <w:rPr>
                    <w:rFonts w:ascii="Arial" w:hAnsi="Arial" w:cs="Arial"/>
                    <w:snapToGrid w:val="0"/>
                  </w:rPr>
                </w:rPrChange>
              </w:rPr>
              <w:t xml:space="preserve"> </w:t>
            </w:r>
            <w:del w:id="687" w:author="Author">
              <w:r w:rsidR="00A64070" w:rsidRPr="002156D1" w:rsidDel="5C104111">
                <w:rPr>
                  <w:rFonts w:ascii="Arial" w:hAnsi="Arial" w:cs="Arial"/>
                  <w:highlight w:val="yellow"/>
                  <w:rPrChange w:id="688"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689" w:author="Author">
                    <w:rPr>
                      <w:rFonts w:ascii="Arial" w:hAnsi="Arial" w:cs="Arial"/>
                      <w:b/>
                      <w:bCs/>
                    </w:rPr>
                  </w:rPrChange>
                </w:rPr>
                <w:delText>Bilateral Agreement</w:delText>
              </w:r>
            </w:del>
            <w:r w:rsidRPr="002156D1">
              <w:rPr>
                <w:rFonts w:ascii="Arial" w:hAnsi="Arial" w:cs="Arial"/>
                <w:b/>
                <w:bCs/>
                <w:snapToGrid w:val="0"/>
                <w:highlight w:val="yellow"/>
                <w:rPrChange w:id="690"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691" w:name="_BPDCD_138"/>
            <w:r>
              <w:rPr>
                <w:rFonts w:ascii="Arial" w:hAnsi="Arial" w:cs="Arial"/>
                <w:strike/>
                <w:snapToGrid w:val="0"/>
                <w:color w:val="FF0000"/>
              </w:rPr>
              <w:t>.</w:t>
            </w:r>
            <w:r>
              <w:rPr>
                <w:rFonts w:ascii="Arial" w:hAnsi="Arial" w:cs="Arial"/>
                <w:snapToGrid w:val="0"/>
                <w:color w:val="0000FF"/>
                <w:u w:val="double"/>
              </w:rPr>
              <w:t>;</w:t>
            </w:r>
            <w:bookmarkEnd w:id="691"/>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w:t>
            </w:r>
            <w:r>
              <w:rPr>
                <w:rFonts w:ascii="Arial" w:hAnsi="Arial" w:cs="Arial"/>
              </w:rPr>
              <w:lastRenderedPageBreak/>
              <w:t xml:space="preserve">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692" w:author="Author"/>
        </w:trPr>
        <w:tc>
          <w:tcPr>
            <w:tcW w:w="2695" w:type="dxa"/>
          </w:tcPr>
          <w:p w14:paraId="01ABF031" w14:textId="1A10D844" w:rsidR="00A64070" w:rsidRPr="00DB4213" w:rsidDel="00EF1BA5" w:rsidRDefault="00A64070" w:rsidP="00A64070">
            <w:pPr>
              <w:pStyle w:val="BodyText"/>
              <w:rPr>
                <w:del w:id="693" w:author="Author"/>
                <w:rFonts w:ascii="Arial" w:hAnsi="Arial" w:cs="Arial"/>
                <w:b/>
                <w:bCs/>
                <w:highlight w:val="yellow"/>
              </w:rPr>
            </w:pPr>
            <w:del w:id="694"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695" w:author="Author"/>
                <w:rFonts w:ascii="Arial" w:hAnsi="Arial" w:cs="Arial"/>
                <w:highlight w:val="yellow"/>
              </w:rPr>
            </w:pPr>
            <w:del w:id="696"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697" w:name="_BPDCD_140"/>
              <w:r w:rsidRPr="00DB4213" w:rsidDel="00EF1BA5">
                <w:rPr>
                  <w:rFonts w:ascii="Arial" w:hAnsi="Arial" w:cs="Arial"/>
                  <w:snapToGrid w:val="0"/>
                  <w:color w:val="0000FF"/>
                  <w:highlight w:val="yellow"/>
                </w:rPr>
                <w:delText>;</w:delText>
              </w:r>
              <w:bookmarkEnd w:id="697"/>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698" w:name="_BPDCD_141"/>
            <w:r w:rsidRPr="0019675B">
              <w:rPr>
                <w:rFonts w:ascii="Arial" w:hAnsi="Arial" w:cs="Arial"/>
              </w:rPr>
              <w:t>;</w:t>
            </w:r>
            <w:bookmarkEnd w:id="698"/>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699" w:name="_BPDCD_142"/>
            <w:r w:rsidRPr="0019675B">
              <w:rPr>
                <w:rFonts w:ascii="Arial" w:hAnsi="Arial" w:cs="Arial"/>
                <w:lang w:val="en-US"/>
              </w:rPr>
              <w:t>;</w:t>
            </w:r>
            <w:bookmarkEnd w:id="699"/>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w:t>
            </w:r>
            <w:r>
              <w:rPr>
                <w:rFonts w:ascii="Arial" w:hAnsi="Arial" w:cs="Arial"/>
              </w:rPr>
              <w:lastRenderedPageBreak/>
              <w:t>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700" w:name="_BPDCD_143"/>
            <w:r w:rsidRPr="009D15BA">
              <w:rPr>
                <w:rFonts w:ascii="Arial" w:hAnsi="Arial" w:cs="Arial"/>
              </w:rPr>
              <w:t>;</w:t>
            </w:r>
            <w:bookmarkEnd w:id="700"/>
          </w:p>
        </w:tc>
      </w:tr>
      <w:tr w:rsidR="005C7BC1" w14:paraId="70EA4804" w14:textId="77777777" w:rsidTr="003A67C0">
        <w:trPr>
          <w:trHeight w:val="300"/>
          <w:ins w:id="701" w:author="Author"/>
        </w:trPr>
        <w:tc>
          <w:tcPr>
            <w:tcW w:w="2695" w:type="dxa"/>
          </w:tcPr>
          <w:p w14:paraId="6ACDAE20" w14:textId="4B782CFB" w:rsidR="00E34804" w:rsidRPr="005C7BC1" w:rsidRDefault="00E34804" w:rsidP="00E34804">
            <w:pPr>
              <w:pStyle w:val="BodyText"/>
              <w:rPr>
                <w:ins w:id="702" w:author="Author"/>
                <w:rFonts w:ascii="Arial" w:hAnsi="Arial" w:cs="Arial"/>
                <w:b/>
                <w:bCs/>
                <w:highlight w:val="yellow"/>
              </w:rPr>
            </w:pPr>
            <w:ins w:id="703" w:author="Author">
              <w:r w:rsidRPr="005C7BC1">
                <w:rPr>
                  <w:rFonts w:ascii="Arial" w:hAnsi="Arial" w:cs="Arial"/>
                  <w:b/>
                  <w:bCs/>
                  <w:szCs w:val="22"/>
                  <w:highlight w:val="yellow"/>
                </w:rPr>
                <w:lastRenderedPageBreak/>
                <w:t>“Reservation”</w:t>
              </w:r>
            </w:ins>
          </w:p>
        </w:tc>
        <w:tc>
          <w:tcPr>
            <w:tcW w:w="6662" w:type="dxa"/>
          </w:tcPr>
          <w:p w14:paraId="39724FDD" w14:textId="7DB336A8" w:rsidR="00E34804" w:rsidRPr="005C7BC1" w:rsidRDefault="00F925BA" w:rsidP="00F925BA">
            <w:pPr>
              <w:jc w:val="both"/>
              <w:rPr>
                <w:ins w:id="704" w:author="Author"/>
                <w:rFonts w:ascii="Arial" w:hAnsi="Arial" w:cs="Arial"/>
                <w:szCs w:val="22"/>
                <w:highlight w:val="yellow"/>
              </w:rPr>
            </w:pPr>
            <w:ins w:id="705"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706"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707" w:name="_BPDCD_144"/>
            <w:r w:rsidRPr="0019675B">
              <w:rPr>
                <w:rFonts w:ascii="Arial" w:hAnsi="Arial" w:cs="Arial"/>
              </w:rPr>
              <w:t>as</w:t>
            </w:r>
            <w:r w:rsidRPr="0019675B">
              <w:rPr>
                <w:rFonts w:ascii="Arial" w:hAnsi="Arial" w:cs="Arial"/>
                <w:color w:val="0000FF"/>
              </w:rPr>
              <w:t xml:space="preserve"> </w:t>
            </w:r>
            <w:bookmarkEnd w:id="707"/>
            <w:r w:rsidRPr="0019675B">
              <w:rPr>
                <w:rFonts w:ascii="Arial" w:hAnsi="Arial" w:cs="Arial"/>
              </w:rPr>
              <w:t>defined in Paragraph 8A.4.1.3</w:t>
            </w:r>
            <w:bookmarkStart w:id="708" w:name="_BPDCD_145"/>
            <w:r w:rsidRPr="0019675B">
              <w:rPr>
                <w:rFonts w:ascii="Arial" w:hAnsi="Arial" w:cs="Arial"/>
              </w:rPr>
              <w:t>;</w:t>
            </w:r>
            <w:bookmarkEnd w:id="708"/>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709" w:name="_BPDCD_146"/>
            <w:r w:rsidRPr="0019675B">
              <w:rPr>
                <w:rFonts w:ascii="Arial" w:hAnsi="Arial" w:cs="Arial"/>
              </w:rPr>
              <w:t>;</w:t>
            </w:r>
            <w:bookmarkEnd w:id="709"/>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lastRenderedPageBreak/>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710" w:name="_DV_C139"/>
            <w:r>
              <w:rPr>
                <w:rFonts w:ascii="Arial" w:hAnsi="Arial" w:cs="Arial"/>
              </w:rPr>
              <w:t>The higher of:</w:t>
            </w:r>
            <w:bookmarkEnd w:id="710"/>
          </w:p>
          <w:p w14:paraId="499D174C" w14:textId="77777777" w:rsidR="00E34804" w:rsidRDefault="00E34804" w:rsidP="00E34804">
            <w:pPr>
              <w:pStyle w:val="BodyText"/>
              <w:jc w:val="both"/>
              <w:rPr>
                <w:rFonts w:ascii="Arial" w:hAnsi="Arial" w:cs="Arial"/>
              </w:rPr>
            </w:pPr>
            <w:bookmarkStart w:id="711"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712" w:name="_DV_C141"/>
            <w:bookmarkEnd w:id="711"/>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712"/>
          </w:p>
          <w:p w14:paraId="7932BDA1" w14:textId="77777777" w:rsidR="00E34804" w:rsidRDefault="00E34804" w:rsidP="00E34804">
            <w:pPr>
              <w:pStyle w:val="BodyText"/>
              <w:jc w:val="both"/>
              <w:rPr>
                <w:rFonts w:ascii="Arial" w:hAnsi="Arial" w:cs="Arial"/>
              </w:rPr>
            </w:pPr>
            <w:bookmarkStart w:id="713" w:name="_DV_C142"/>
            <w:r>
              <w:rPr>
                <w:rFonts w:ascii="Arial" w:hAnsi="Arial" w:cs="Arial"/>
              </w:rPr>
              <w:t>A or B are then multiplied by:</w:t>
            </w:r>
            <w:bookmarkEnd w:id="713"/>
          </w:p>
          <w:p w14:paraId="2AA1CC9D" w14:textId="77777777" w:rsidR="00E34804" w:rsidRDefault="00E34804" w:rsidP="00E34804">
            <w:pPr>
              <w:pStyle w:val="BodyText"/>
              <w:jc w:val="both"/>
              <w:rPr>
                <w:rFonts w:ascii="Arial" w:hAnsi="Arial" w:cs="Arial"/>
              </w:rPr>
            </w:pPr>
            <w:bookmarkStart w:id="714" w:name="_DV_C143"/>
            <w:r>
              <w:rPr>
                <w:rFonts w:ascii="Arial" w:hAnsi="Arial" w:cs="Arial"/>
              </w:rPr>
              <w:t>the MW arrived at after deducting from the Transmission Entry Capacity for the Connection Site the Restricted MW Export Level;</w:t>
            </w:r>
            <w:bookmarkEnd w:id="714"/>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715" w:name="_DV_C137"/>
            <w:r>
              <w:rPr>
                <w:rFonts w:ascii="Arial" w:hAnsi="Arial" w:cs="Arial"/>
                <w:b/>
                <w:bCs/>
              </w:rPr>
              <w:t>"Restricted Export Level Period"</w:t>
            </w:r>
            <w:bookmarkEnd w:id="715"/>
          </w:p>
        </w:tc>
        <w:tc>
          <w:tcPr>
            <w:tcW w:w="6662" w:type="dxa"/>
          </w:tcPr>
          <w:p w14:paraId="76F87FBE" w14:textId="77777777" w:rsidR="00E34804" w:rsidRDefault="00E34804" w:rsidP="00E34804">
            <w:pPr>
              <w:spacing w:after="240"/>
              <w:rPr>
                <w:rFonts w:ascii="Arial" w:hAnsi="Arial" w:cs="Arial"/>
              </w:rPr>
            </w:pPr>
            <w:bookmarkStart w:id="716" w:name="_DV_C138"/>
            <w:r>
              <w:rPr>
                <w:rFonts w:ascii="Arial" w:hAnsi="Arial" w:cs="Arial"/>
              </w:rPr>
              <w:t>as defined in Paragraph 4.2A.4(b)(ii);</w:t>
            </w:r>
            <w:bookmarkEnd w:id="716"/>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717" w:name="_DV_C144"/>
            <w:r>
              <w:rPr>
                <w:rFonts w:ascii="Arial" w:hAnsi="Arial" w:cs="Arial"/>
                <w:b/>
                <w:bCs/>
              </w:rPr>
              <w:t>"Restricted MW Export Level"</w:t>
            </w:r>
            <w:bookmarkEnd w:id="717"/>
          </w:p>
        </w:tc>
        <w:tc>
          <w:tcPr>
            <w:tcW w:w="6662" w:type="dxa"/>
          </w:tcPr>
          <w:p w14:paraId="5DB3A021" w14:textId="77777777" w:rsidR="00E34804" w:rsidRDefault="00E34804" w:rsidP="00E34804">
            <w:pPr>
              <w:spacing w:after="240"/>
              <w:rPr>
                <w:rFonts w:ascii="Arial" w:hAnsi="Arial" w:cs="Arial"/>
              </w:rPr>
            </w:pPr>
            <w:bookmarkStart w:id="718" w:name="_DV_C145"/>
            <w:r>
              <w:rPr>
                <w:rFonts w:ascii="Arial" w:hAnsi="Arial" w:cs="Arial"/>
              </w:rPr>
              <w:t>as defined in Paragraph 4.2A.2.1(c)(i);</w:t>
            </w:r>
            <w:bookmarkEnd w:id="718"/>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719" w:name="_DV_C146"/>
            <w:r>
              <w:rPr>
                <w:rFonts w:ascii="Arial" w:hAnsi="Arial" w:cs="Arial"/>
                <w:b/>
                <w:bCs/>
                <w:color w:val="000000"/>
                <w:w w:val="0"/>
              </w:rPr>
              <w:t>"Restrictions on Availability"</w:t>
            </w:r>
          </w:p>
          <w:bookmarkEnd w:id="719"/>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720"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720"/>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w:t>
            </w:r>
            <w:r>
              <w:rPr>
                <w:rFonts w:ascii="Arial" w:hAnsi="Arial" w:cs="Arial"/>
              </w:rPr>
              <w:lastRenderedPageBreak/>
              <w:t>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721" w:name="_BPDCD_147"/>
            <w:r w:rsidRPr="0019675B">
              <w:rPr>
                <w:rFonts w:ascii="Arial" w:hAnsi="Arial" w:cs="Arial"/>
              </w:rPr>
              <w:t>;</w:t>
            </w:r>
            <w:bookmarkEnd w:id="721"/>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722" w:name="_BPDCD_148"/>
            <w:r w:rsidRPr="0019675B">
              <w:rPr>
                <w:rFonts w:ascii="Arial" w:hAnsi="Arial" w:cs="Arial"/>
              </w:rPr>
              <w:t>;</w:t>
            </w:r>
            <w:bookmarkEnd w:id="722"/>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lastRenderedPageBreak/>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723" w:name="_DV_C148"/>
            <w:r>
              <w:rPr>
                <w:rFonts w:ascii="Arial" w:hAnsi="Arial" w:cs="Arial"/>
                <w:b/>
                <w:bCs/>
              </w:rPr>
              <w:t>"Security Requirement"</w:t>
            </w:r>
            <w:bookmarkEnd w:id="723"/>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724" w:name="_BPDCD_150"/>
            <w:r w:rsidRPr="0019675B">
              <w:rPr>
                <w:rFonts w:ascii="Arial Bold" w:hAnsi="Arial Bold" w:cs="Arial"/>
                <w:b/>
                <w:bCs/>
              </w:rPr>
              <w:t>The Company</w:t>
            </w:r>
            <w:r w:rsidRPr="0019675B">
              <w:rPr>
                <w:rFonts w:ascii="Arial Bold" w:hAnsi="Arial Bold" w:cs="Arial"/>
              </w:rPr>
              <w:t xml:space="preserve"> </w:t>
            </w:r>
            <w:bookmarkEnd w:id="724"/>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lastRenderedPageBreak/>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725" w:name="_BPDCD_151"/>
            <w:r w:rsidRPr="0019675B">
              <w:rPr>
                <w:rFonts w:ascii="Arial" w:hAnsi="Arial" w:cs="Arial"/>
              </w:rPr>
              <w:t>;</w:t>
            </w:r>
            <w:bookmarkEnd w:id="725"/>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w:t>
            </w:r>
            <w:r w:rsidRPr="5659255A">
              <w:rPr>
                <w:rFonts w:ascii="Arial" w:hAnsi="Arial" w:cs="Arial"/>
              </w:rPr>
              <w:lastRenderedPageBreak/>
              <w:t xml:space="preserve">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726" w:author="Author">
              <w:r w:rsidRPr="60995ED3" w:rsidDel="00BA237F">
                <w:rPr>
                  <w:rFonts w:ascii="Arial" w:hAnsi="Arial" w:cs="Arial"/>
                  <w:b/>
                  <w:bCs/>
                </w:rPr>
                <w:delText xml:space="preserve"> </w:delText>
              </w:r>
              <w:r w:rsidRPr="002156D1" w:rsidDel="00BA237F">
                <w:rPr>
                  <w:rFonts w:ascii="Arial" w:hAnsi="Arial" w:cs="Arial"/>
                  <w:b/>
                  <w:bCs/>
                  <w:highlight w:val="yellow"/>
                  <w:rPrChange w:id="727" w:author="Author">
                    <w:rPr>
                      <w:rFonts w:ascii="Arial" w:hAnsi="Arial" w:cs="Arial"/>
                      <w:b/>
                      <w:bCs/>
                    </w:rPr>
                  </w:rPrChange>
                </w:rPr>
                <w:delText>M</w:delText>
              </w:r>
              <w:r w:rsidR="00E34804" w:rsidRPr="002156D1" w:rsidDel="36B2632F">
                <w:rPr>
                  <w:rFonts w:ascii="Arial" w:hAnsi="Arial" w:cs="Arial"/>
                  <w:b/>
                  <w:bCs/>
                  <w:highlight w:val="yellow"/>
                  <w:rPrChange w:id="728" w:author="Author">
                    <w:rPr>
                      <w:rFonts w:ascii="Arial" w:hAnsi="Arial" w:cs="Arial"/>
                      <w:b/>
                      <w:bCs/>
                    </w:rPr>
                  </w:rPrChange>
                </w:rPr>
                <w:delText>edium Power Station</w:delText>
              </w:r>
              <w:r w:rsidR="00E34804" w:rsidRPr="002156D1" w:rsidDel="36B2632F">
                <w:rPr>
                  <w:rFonts w:ascii="Arial" w:hAnsi="Arial" w:cs="Arial"/>
                  <w:highlight w:val="yellow"/>
                  <w:rPrChange w:id="729" w:author="Author">
                    <w:rPr>
                      <w:rFonts w:ascii="Arial" w:hAnsi="Arial" w:cs="Arial"/>
                    </w:rPr>
                  </w:rPrChange>
                </w:rPr>
                <w:delText xml:space="preserve"> or a </w:delText>
              </w:r>
              <w:r w:rsidR="00E34804" w:rsidRPr="002156D1" w:rsidDel="36B2632F">
                <w:rPr>
                  <w:rFonts w:ascii="Arial" w:hAnsi="Arial" w:cs="Arial"/>
                  <w:b/>
                  <w:bCs/>
                  <w:highlight w:val="yellow"/>
                  <w:rPrChange w:id="730" w:author="Author">
                    <w:rPr>
                      <w:rFonts w:ascii="Arial" w:hAnsi="Arial" w:cs="Arial"/>
                      <w:b/>
                      <w:bCs/>
                    </w:rPr>
                  </w:rPrChange>
                </w:rPr>
                <w:delText>Relevant</w:delText>
              </w:r>
              <w:r w:rsidR="00E34804" w:rsidRPr="002156D1" w:rsidDel="36B2632F">
                <w:rPr>
                  <w:rFonts w:ascii="Arial" w:hAnsi="Arial" w:cs="Arial"/>
                  <w:highlight w:val="yellow"/>
                  <w:rPrChange w:id="731" w:author="Author">
                    <w:rPr>
                      <w:rFonts w:ascii="Arial" w:hAnsi="Arial" w:cs="Arial"/>
                    </w:rPr>
                  </w:rPrChange>
                </w:rPr>
                <w:delText xml:space="preserve"> </w:delText>
              </w:r>
              <w:r w:rsidR="00E34804" w:rsidRPr="002156D1" w:rsidDel="36B2632F">
                <w:rPr>
                  <w:rFonts w:ascii="Arial" w:hAnsi="Arial" w:cs="Arial"/>
                  <w:b/>
                  <w:bCs/>
                  <w:highlight w:val="yellow"/>
                  <w:rPrChange w:id="732" w:author="Author">
                    <w:rPr>
                      <w:rFonts w:ascii="Arial" w:hAnsi="Arial" w:cs="Arial"/>
                      <w:b/>
                      <w:bCs/>
                    </w:rPr>
                  </w:rPrChange>
                </w:rPr>
                <w:delText>Embedded Small</w:delText>
              </w:r>
            </w:del>
            <w:r w:rsidRPr="60995ED3">
              <w:rPr>
                <w:rFonts w:ascii="Arial" w:hAnsi="Arial" w:cs="Arial"/>
                <w:b/>
                <w:bCs/>
              </w:rPr>
              <w:t xml:space="preserve"> Power Station</w:t>
            </w:r>
            <w:bookmarkStart w:id="733" w:name="_BPDCD_152"/>
            <w:r w:rsidRPr="60995ED3">
              <w:rPr>
                <w:rFonts w:ascii="Arial" w:hAnsi="Arial" w:cs="Arial"/>
                <w:color w:val="0000FF"/>
              </w:rPr>
              <w:t>;</w:t>
            </w:r>
            <w:bookmarkEnd w:id="733"/>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lastRenderedPageBreak/>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734" w:name="_BPDCD_153"/>
            <w:r w:rsidRPr="0019675B">
              <w:rPr>
                <w:rFonts w:ascii="Arial" w:hAnsi="Arial" w:cs="Arial"/>
              </w:rPr>
              <w:t xml:space="preserve">does not fall within the scope of </w:t>
            </w:r>
            <w:bookmarkEnd w:id="734"/>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735"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735"/>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lastRenderedPageBreak/>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736" w:name="_BPDCI_155"/>
            <w:bookmarkStart w:id="737" w:name="_DV_C150"/>
            <w:r w:rsidRPr="0019675B">
              <w:rPr>
                <w:rFonts w:ascii="Arial" w:hAnsi="Arial" w:cs="Arial"/>
                <w:b/>
                <w:bCs/>
                <w:lang w:val="en-US"/>
              </w:rPr>
              <w:t>"STC"</w:t>
            </w:r>
            <w:bookmarkEnd w:id="736"/>
            <w:bookmarkEnd w:id="737"/>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738" w:name="_BPDCI_156"/>
            <w:r w:rsidRPr="5659255A">
              <w:rPr>
                <w:rFonts w:ascii="Arial" w:hAnsi="Arial" w:cs="Arial"/>
              </w:rPr>
              <w:t xml:space="preserve">the </w:t>
            </w:r>
            <w:bookmarkStart w:id="739" w:name="_BPDCI_157"/>
            <w:bookmarkEnd w:id="738"/>
            <w:r w:rsidRPr="5659255A">
              <w:rPr>
                <w:rFonts w:ascii="Arial" w:hAnsi="Arial" w:cs="Arial"/>
                <w:b/>
                <w:bCs/>
                <w:lang w:val="en-US"/>
              </w:rPr>
              <w:t>System Operator - Transmission Owner Code</w:t>
            </w:r>
            <w:bookmarkEnd w:id="739"/>
            <w:r w:rsidRPr="5659255A">
              <w:rPr>
                <w:rFonts w:ascii="Arial" w:hAnsi="Arial" w:cs="Arial"/>
                <w:b/>
                <w:bCs/>
                <w:lang w:val="en-US"/>
              </w:rPr>
              <w:t xml:space="preserve"> </w:t>
            </w:r>
            <w:bookmarkStart w:id="740"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740"/>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741" w:name="_BPDCD_159"/>
            <w:r w:rsidRPr="0019675B">
              <w:rPr>
                <w:rFonts w:ascii="Arial" w:hAnsi="Arial" w:cs="Arial"/>
                <w:color w:val="0000FF"/>
              </w:rPr>
              <w:t>;</w:t>
            </w:r>
            <w:bookmarkEnd w:id="741"/>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742" w:name="_BPDCD_160"/>
            <w:r w:rsidRPr="0019675B">
              <w:rPr>
                <w:rFonts w:ascii="Arial" w:hAnsi="Arial" w:cs="Arial"/>
              </w:rPr>
              <w:t>;</w:t>
            </w:r>
            <w:bookmarkEnd w:id="742"/>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743" w:name="_BPDCD_161"/>
            <w:r w:rsidRPr="00530856">
              <w:rPr>
                <w:rFonts w:ascii="Arial" w:hAnsi="Arial" w:cs="Arial"/>
              </w:rPr>
              <w:t>;</w:t>
            </w:r>
            <w:bookmarkEnd w:id="743"/>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744" w:name="_BPDCD_162"/>
            <w:r w:rsidRPr="00530856">
              <w:rPr>
                <w:rFonts w:ascii="Arial" w:hAnsi="Arial" w:cs="Arial"/>
              </w:rPr>
              <w:t>;</w:t>
            </w:r>
            <w:bookmarkEnd w:id="744"/>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745" w:name="_BPDCD_163"/>
            <w:r w:rsidRPr="00530856">
              <w:rPr>
                <w:rFonts w:ascii="Arial" w:hAnsi="Arial" w:cs="Arial"/>
              </w:rPr>
              <w:t>;</w:t>
            </w:r>
            <w:bookmarkEnd w:id="745"/>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746" w:name="_BPDCD_164"/>
            <w:r w:rsidRPr="00530856">
              <w:rPr>
                <w:rFonts w:ascii="Arial" w:hAnsi="Arial" w:cs="Arial"/>
                <w:color w:val="0000FF"/>
              </w:rPr>
              <w:t>;</w:t>
            </w:r>
            <w:bookmarkEnd w:id="746"/>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lastRenderedPageBreak/>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747" w:name="_BPDCD_165"/>
            <w:r w:rsidRPr="00530856">
              <w:rPr>
                <w:rFonts w:ascii="Arial" w:hAnsi="Arial" w:cs="Arial"/>
                <w:color w:val="0000FF"/>
              </w:rPr>
              <w:t>;</w:t>
            </w:r>
            <w:bookmarkEnd w:id="747"/>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748" w:name="_BPDCD_166"/>
            <w:r w:rsidRPr="00530856">
              <w:rPr>
                <w:rFonts w:ascii="Arial" w:hAnsi="Arial" w:cs="Arial"/>
              </w:rPr>
              <w:t>;</w:t>
            </w:r>
            <w:bookmarkEnd w:id="748"/>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lastRenderedPageBreak/>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749" w:name="_DV_C152"/>
            <w:r>
              <w:rPr>
                <w:rStyle w:val="DeltaViewInsertion"/>
                <w:rFonts w:ascii="Arial" w:hAnsi="Arial" w:cs="Arial"/>
                <w:b/>
                <w:bCs/>
                <w:color w:val="auto"/>
                <w:w w:val="0"/>
                <w:u w:val="none"/>
              </w:rPr>
              <w:t>"System to Generator Operational Intertripping Scheme"</w:t>
            </w:r>
            <w:bookmarkEnd w:id="749"/>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750" w:name="_BPDCD_168"/>
            <w:r w:rsidRPr="00530856">
              <w:rPr>
                <w:rFonts w:ascii="Arial" w:hAnsi="Arial" w:cs="Arial"/>
                <w:lang w:val="en-US"/>
              </w:rPr>
              <w:t>;</w:t>
            </w:r>
            <w:bookmarkEnd w:id="750"/>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751" w:name="_BPDCD_170"/>
            <w:r w:rsidRPr="00530856">
              <w:rPr>
                <w:rFonts w:ascii="Arial" w:hAnsi="Arial" w:cs="Arial"/>
              </w:rPr>
              <w:t>;</w:t>
            </w:r>
            <w:bookmarkEnd w:id="751"/>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752" w:name="_BPDCD_171"/>
            <w:r w:rsidRPr="00530856">
              <w:rPr>
                <w:rFonts w:ascii="Arial" w:hAnsi="Arial" w:cs="Arial"/>
                <w:color w:val="0000FF"/>
              </w:rPr>
              <w:t>;</w:t>
            </w:r>
            <w:bookmarkEnd w:id="752"/>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753" w:name="_BPDCD_172"/>
            <w:r w:rsidRPr="00530856">
              <w:rPr>
                <w:rFonts w:ascii="Arial" w:hAnsi="Arial" w:cs="Arial"/>
                <w:szCs w:val="22"/>
              </w:rPr>
              <w:t>;</w:t>
            </w:r>
            <w:bookmarkEnd w:id="753"/>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754" w:name="_BPDCD_173"/>
            <w:r w:rsidRPr="00530856">
              <w:rPr>
                <w:rFonts w:ascii="Arial" w:hAnsi="Arial" w:cs="Arial"/>
                <w:szCs w:val="22"/>
                <w:lang w:val="en-US"/>
              </w:rPr>
              <w:t>;</w:t>
            </w:r>
            <w:bookmarkEnd w:id="754"/>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755" w:name="_BPDCD_174"/>
            <w:r w:rsidRPr="00530856">
              <w:rPr>
                <w:rFonts w:ascii="Arial" w:hAnsi="Arial" w:cs="Arial"/>
                <w:szCs w:val="22"/>
                <w:lang w:val="en-US"/>
              </w:rPr>
              <w:t>;</w:t>
            </w:r>
            <w:bookmarkEnd w:id="755"/>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756" w:name="_BPDCD_175"/>
            <w:r w:rsidRPr="00530856">
              <w:rPr>
                <w:rFonts w:ascii="Arial" w:hAnsi="Arial" w:cs="Arial"/>
                <w:szCs w:val="22"/>
                <w:lang w:val="en-US"/>
              </w:rPr>
              <w:t>;</w:t>
            </w:r>
            <w:bookmarkEnd w:id="756"/>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757" w:name="_BPDCD_176"/>
            <w:r w:rsidRPr="00530856">
              <w:rPr>
                <w:rFonts w:ascii="Arial" w:hAnsi="Arial" w:cs="Arial"/>
                <w:szCs w:val="22"/>
                <w:lang w:val="en-US"/>
              </w:rPr>
              <w:t>;</w:t>
            </w:r>
            <w:bookmarkEnd w:id="757"/>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758" w:name="_BPDCD_177"/>
            <w:r w:rsidRPr="00530856">
              <w:rPr>
                <w:rFonts w:ascii="Arial" w:hAnsi="Arial" w:cs="Arial"/>
                <w:szCs w:val="22"/>
                <w:lang w:val="en-US"/>
              </w:rPr>
              <w:t>;</w:t>
            </w:r>
            <w:bookmarkEnd w:id="758"/>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759" w:name="_BPDCD_178"/>
            <w:r w:rsidRPr="00E236F2">
              <w:rPr>
                <w:rFonts w:ascii="Arial" w:hAnsi="Arial" w:cs="Arial"/>
                <w:szCs w:val="22"/>
                <w:lang w:val="en-US"/>
              </w:rPr>
              <w:t>;</w:t>
            </w:r>
            <w:bookmarkEnd w:id="759"/>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760" w:name="_BPDCD_179"/>
            <w:r w:rsidRPr="00E236F2">
              <w:rPr>
                <w:rFonts w:ascii="Arial" w:hAnsi="Arial" w:cs="Arial"/>
                <w:szCs w:val="22"/>
                <w:lang w:val="en-US"/>
              </w:rPr>
              <w:t>;</w:t>
            </w:r>
            <w:bookmarkEnd w:id="760"/>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761" w:name="_BPDCD_180"/>
            <w:r w:rsidRPr="00E236F2">
              <w:rPr>
                <w:rFonts w:ascii="Arial" w:hAnsi="Arial" w:cs="Arial"/>
                <w:szCs w:val="22"/>
                <w:lang w:val="en-US"/>
              </w:rPr>
              <w:t>;</w:t>
            </w:r>
            <w:bookmarkEnd w:id="761"/>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762" w:name="_BPDCD_181"/>
            <w:r w:rsidRPr="00E236F2">
              <w:rPr>
                <w:rFonts w:ascii="Arial" w:hAnsi="Arial" w:cs="Arial"/>
                <w:color w:val="0000FF"/>
                <w:szCs w:val="22"/>
                <w:lang w:val="en-US"/>
              </w:rPr>
              <w:t>;</w:t>
            </w:r>
            <w:bookmarkEnd w:id="762"/>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763" w:name="_BPDCD_182"/>
            <w:r w:rsidRPr="00E236F2">
              <w:rPr>
                <w:rFonts w:ascii="Arial" w:hAnsi="Arial" w:cs="Arial"/>
                <w:szCs w:val="22"/>
                <w:lang w:val="en-US"/>
              </w:rPr>
              <w:t>;</w:t>
            </w:r>
            <w:bookmarkEnd w:id="763"/>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764" w:name="_BPDCD_183"/>
            <w:r w:rsidRPr="00E236F2">
              <w:rPr>
                <w:rFonts w:ascii="Arial" w:hAnsi="Arial" w:cs="Arial"/>
                <w:szCs w:val="22"/>
                <w:lang w:val="en-US"/>
              </w:rPr>
              <w:t>;</w:t>
            </w:r>
            <w:bookmarkEnd w:id="764"/>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765" w:name="_BPDCD_184"/>
            <w:r w:rsidRPr="5659255A">
              <w:rPr>
                <w:rFonts w:ascii="Arial" w:hAnsi="Arial" w:cs="Arial"/>
              </w:rPr>
              <w:t>;</w:t>
            </w:r>
            <w:bookmarkEnd w:id="765"/>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766" w:name="_BPDCI_185"/>
            <w:r w:rsidRPr="00530856">
              <w:rPr>
                <w:rFonts w:ascii="Arial" w:hAnsi="Arial" w:cs="Arial"/>
                <w:b/>
                <w:bCs/>
              </w:rPr>
              <w:t>"The Company Prescribed Level"</w:t>
            </w:r>
            <w:bookmarkEnd w:id="766"/>
          </w:p>
        </w:tc>
        <w:tc>
          <w:tcPr>
            <w:tcW w:w="6662" w:type="dxa"/>
          </w:tcPr>
          <w:p w14:paraId="093B09CA" w14:textId="77777777" w:rsidR="00E34804" w:rsidRPr="00530856" w:rsidRDefault="00E34804" w:rsidP="00E34804">
            <w:pPr>
              <w:spacing w:after="240"/>
              <w:jc w:val="both"/>
              <w:rPr>
                <w:rFonts w:ascii="Arial" w:hAnsi="Arial" w:cs="Arial"/>
              </w:rPr>
            </w:pPr>
            <w:bookmarkStart w:id="767" w:name="_BPDCI_186"/>
            <w:r w:rsidRPr="00530856">
              <w:rPr>
                <w:rFonts w:ascii="Arial" w:hAnsi="Arial" w:cs="Arial"/>
              </w:rPr>
              <w:t xml:space="preserve">the forecast value of the regulatory asset value of </w:t>
            </w:r>
            <w:bookmarkStart w:id="768" w:name="_BPDCI_187"/>
            <w:bookmarkEnd w:id="767"/>
            <w:r>
              <w:rPr>
                <w:rFonts w:ascii="Arial" w:hAnsi="Arial" w:cs="Arial"/>
                <w:b/>
                <w:bCs/>
              </w:rPr>
              <w:t>NGET</w:t>
            </w:r>
            <w:r w:rsidRPr="00530856">
              <w:rPr>
                <w:rFonts w:ascii="Arial" w:hAnsi="Arial" w:cs="Arial"/>
              </w:rPr>
              <w:t xml:space="preserve"> </w:t>
            </w:r>
            <w:bookmarkStart w:id="769" w:name="_BPDCI_188"/>
            <w:bookmarkEnd w:id="768"/>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770" w:name="_BPDCI_189"/>
            <w:bookmarkEnd w:id="769"/>
            <w:r w:rsidRPr="00530856">
              <w:rPr>
                <w:rFonts w:ascii="Arial" w:hAnsi="Arial" w:cs="Arial"/>
              </w:rPr>
              <w:t xml:space="preserve">The Company </w:t>
            </w:r>
            <w:bookmarkStart w:id="771" w:name="_BPDCI_190"/>
            <w:bookmarkEnd w:id="770"/>
            <w:r w:rsidRPr="00530856">
              <w:rPr>
                <w:rFonts w:ascii="Arial" w:hAnsi="Arial" w:cs="Arial"/>
              </w:rPr>
              <w:t xml:space="preserve">– Transmission Owner Final Proposals" such values to be published on </w:t>
            </w:r>
            <w:bookmarkStart w:id="772" w:name="_BPDCI_191"/>
            <w:bookmarkEnd w:id="771"/>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773" w:name="_BPDCI_192"/>
            <w:bookmarkEnd w:id="772"/>
            <w:r w:rsidRPr="00530856">
              <w:rPr>
                <w:rFonts w:ascii="Arial" w:hAnsi="Arial" w:cs="Arial"/>
              </w:rPr>
              <w:t xml:space="preserve">credit </w:t>
            </w:r>
            <w:r w:rsidRPr="00530856">
              <w:rPr>
                <w:rFonts w:ascii="Arial" w:hAnsi="Arial" w:cs="Arial"/>
              </w:rPr>
              <w:lastRenderedPageBreak/>
              <w:t xml:space="preserve">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773"/>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774" w:author="Author"/>
                <w:rFonts w:ascii="Arial" w:hAnsi="Arial" w:cs="Arial"/>
                <w:b/>
                <w:bCs/>
              </w:rPr>
            </w:pPr>
            <w:r>
              <w:rPr>
                <w:rFonts w:ascii="Arial" w:hAnsi="Arial" w:cs="Arial"/>
                <w:b/>
                <w:bCs/>
              </w:rPr>
              <w:t>"Transfer Scheme"</w:t>
            </w:r>
          </w:p>
          <w:p w14:paraId="39E182A4" w14:textId="77777777" w:rsidR="00AF23A8" w:rsidRDefault="00AF23A8" w:rsidP="00AF23A8">
            <w:pPr>
              <w:rPr>
                <w:ins w:id="775" w:author="Author"/>
                <w:rFonts w:ascii="Arial" w:hAnsi="Arial" w:cs="Arial"/>
                <w:b/>
                <w:bCs/>
              </w:rPr>
            </w:pPr>
          </w:p>
          <w:p w14:paraId="2BF4EDAF" w14:textId="510EC139" w:rsidR="00AF23A8" w:rsidRPr="00AF23A8" w:rsidRDefault="00AF23A8" w:rsidP="005C7BC1">
            <w:pPr>
              <w:rPr>
                <w:rFonts w:ascii="Arial" w:hAnsi="Arial" w:cs="Arial"/>
                <w:b/>
                <w:bCs/>
              </w:rPr>
            </w:pPr>
            <w:ins w:id="776"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777"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p w14:paraId="2DF89F8E" w14:textId="4E7FA0E9" w:rsidR="00AF23A8" w:rsidRPr="00AF23A8" w:rsidRDefault="00AF23A8" w:rsidP="00AF23A8">
            <w:pPr>
              <w:pStyle w:val="BodyText"/>
              <w:rPr>
                <w:ins w:id="778" w:author="Author"/>
                <w:rFonts w:ascii="Arial" w:hAnsi="Arial" w:cs="Arial"/>
                <w:b/>
                <w:bCs/>
              </w:rPr>
            </w:pPr>
            <w:ins w:id="779"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780"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w:t>
              </w:r>
              <w:r w:rsidRPr="005C7BC1">
                <w:rPr>
                  <w:rFonts w:ascii="Arial" w:hAnsi="Arial" w:cs="Arial"/>
                  <w:highlight w:val="green"/>
                </w:rPr>
                <w:lastRenderedPageBreak/>
                <w:t xml:space="preserve">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Construction Programme</w:t>
              </w:r>
              <w:r w:rsidRPr="005C7BC1">
                <w:rPr>
                  <w:rFonts w:ascii="Arial" w:hAnsi="Arial" w:cs="Arial"/>
                  <w:highlight w:val="green"/>
                </w:rPr>
                <w:t>;</w:t>
              </w:r>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lastRenderedPageBreak/>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lastRenderedPageBreak/>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781" w:author="Author"/>
        </w:trPr>
        <w:tc>
          <w:tcPr>
            <w:tcW w:w="2695" w:type="dxa"/>
          </w:tcPr>
          <w:p w14:paraId="409DD209" w14:textId="35BDF10D" w:rsidR="004272B9" w:rsidRPr="00DB4213" w:rsidRDefault="004272B9" w:rsidP="004272B9">
            <w:pPr>
              <w:pStyle w:val="BodyText"/>
              <w:rPr>
                <w:ins w:id="782" w:author="Author"/>
                <w:rFonts w:ascii="Arial" w:hAnsi="Arial" w:cs="Arial"/>
                <w:b/>
                <w:bCs/>
                <w:highlight w:val="yellow"/>
              </w:rPr>
            </w:pPr>
            <w:ins w:id="783"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784" w:author="Author"/>
                <w:rFonts w:ascii="Arial" w:hAnsi="Arial" w:cs="Arial"/>
                <w:szCs w:val="22"/>
                <w:highlight w:val="yellow"/>
              </w:rPr>
            </w:pPr>
            <w:ins w:id="785"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project; </w:t>
              </w:r>
            </w:ins>
          </w:p>
          <w:p w14:paraId="018F6E0D" w14:textId="503789F8" w:rsidR="00190D54" w:rsidRPr="00DB4213" w:rsidRDefault="00190D54" w:rsidP="00B456B4">
            <w:pPr>
              <w:jc w:val="both"/>
              <w:rPr>
                <w:ins w:id="786" w:author="Author"/>
                <w:rFonts w:ascii="Arial" w:hAnsi="Arial" w:cs="Arial"/>
                <w:szCs w:val="22"/>
                <w:highlight w:val="yellow"/>
              </w:rPr>
            </w:pPr>
          </w:p>
        </w:tc>
      </w:tr>
      <w:tr w:rsidR="005C7BC1" w14:paraId="4757A144" w14:textId="77777777" w:rsidTr="003A67C0">
        <w:trPr>
          <w:trHeight w:val="300"/>
          <w:ins w:id="787" w:author="Author"/>
        </w:trPr>
        <w:tc>
          <w:tcPr>
            <w:tcW w:w="2695" w:type="dxa"/>
          </w:tcPr>
          <w:p w14:paraId="697FD89F" w14:textId="25F4944D" w:rsidR="00BE60D5" w:rsidRPr="00DB4213" w:rsidRDefault="00BE60D5" w:rsidP="00BE60D5">
            <w:pPr>
              <w:pStyle w:val="BodyText"/>
              <w:rPr>
                <w:ins w:id="788" w:author="Author"/>
                <w:rFonts w:ascii="Arial" w:hAnsi="Arial" w:cs="Arial"/>
                <w:b/>
                <w:bCs/>
                <w:highlight w:val="yellow"/>
              </w:rPr>
            </w:pPr>
            <w:ins w:id="789"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790" w:author="Author"/>
                <w:rFonts w:ascii="Arial" w:hAnsi="Arial" w:cs="Arial"/>
                <w:szCs w:val="22"/>
                <w:highlight w:val="yellow"/>
              </w:rPr>
            </w:pPr>
            <w:ins w:id="791"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in the form or substantially the form set out in Appendix U;</w:t>
              </w:r>
            </w:ins>
          </w:p>
          <w:p w14:paraId="68A63CC0" w14:textId="3A63FA51" w:rsidR="00B456B4" w:rsidRPr="00DB4213" w:rsidRDefault="00B456B4" w:rsidP="00B456B4">
            <w:pPr>
              <w:jc w:val="both"/>
              <w:rPr>
                <w:ins w:id="792"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w:t>
            </w:r>
            <w:r w:rsidRPr="008E5C4D">
              <w:rPr>
                <w:rFonts w:ascii="Arial" w:hAnsi="Arial"/>
                <w:b w:val="0"/>
              </w:rPr>
              <w:lastRenderedPageBreak/>
              <w:t xml:space="preserve">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lastRenderedPageBreak/>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lastRenderedPageBreak/>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lastRenderedPageBreak/>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lastRenderedPageBreak/>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793" w:name="_BPDCD_198"/>
            <w:r w:rsidRPr="00530856">
              <w:rPr>
                <w:rFonts w:ascii="Arial Bold" w:hAnsi="Arial Bold" w:cs="Arial"/>
                <w:b/>
                <w:bCs/>
              </w:rPr>
              <w:t xml:space="preserve">The Company </w:t>
            </w:r>
            <w:bookmarkEnd w:id="793"/>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794" w:name="_BPDCD_199"/>
            <w:r w:rsidRPr="00530856">
              <w:rPr>
                <w:rFonts w:ascii="Arial" w:hAnsi="Arial" w:cs="Arial"/>
                <w:color w:val="0000FF"/>
              </w:rPr>
              <w:t>;</w:t>
            </w:r>
            <w:r>
              <w:rPr>
                <w:rFonts w:ascii="Arial" w:hAnsi="Arial" w:cs="Arial"/>
                <w:color w:val="0000FF"/>
                <w:u w:val="double"/>
              </w:rPr>
              <w:t xml:space="preserve"> </w:t>
            </w:r>
            <w:bookmarkEnd w:id="794"/>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795" w:name="_BPDCD_200"/>
            <w:r w:rsidRPr="00530856">
              <w:rPr>
                <w:rFonts w:ascii="Arial" w:hAnsi="Arial" w:cs="Arial"/>
              </w:rPr>
              <w:t>14</w:t>
            </w:r>
            <w:bookmarkEnd w:id="795"/>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lastRenderedPageBreak/>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t>
            </w:r>
            <w:r w:rsidRPr="10019E9F">
              <w:rPr>
                <w:rFonts w:ascii="Arial" w:hAnsi="Arial" w:cs="Arial"/>
              </w:rPr>
              <w:lastRenderedPageBreak/>
              <w:t xml:space="preserve">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lastRenderedPageBreak/>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796" w:name="_BPDCD_201"/>
            <w:r w:rsidRPr="007454CC">
              <w:rPr>
                <w:rFonts w:ascii="Arial Bold" w:hAnsi="Arial Bold" w:cs="Arial"/>
                <w:b/>
                <w:bCs/>
              </w:rPr>
              <w:t>The Company</w:t>
            </w:r>
            <w:r w:rsidRPr="007454CC">
              <w:rPr>
                <w:rFonts w:ascii="Arial" w:hAnsi="Arial" w:cs="Arial"/>
              </w:rPr>
              <w:t xml:space="preserve"> </w:t>
            </w:r>
            <w:bookmarkEnd w:id="796"/>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797" w:name="_BPDCD_202"/>
            <w:r w:rsidRPr="00E236F2">
              <w:rPr>
                <w:rFonts w:ascii="Arial" w:hAnsi="Arial" w:cs="Arial"/>
              </w:rPr>
              <w:t>;</w:t>
            </w:r>
            <w:bookmarkEnd w:id="797"/>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798" w:name="_BPDCD_203"/>
            <w:r w:rsidRPr="00E236F2">
              <w:rPr>
                <w:rFonts w:ascii="Arial" w:hAnsi="Arial" w:cs="Arial"/>
              </w:rPr>
              <w:t>;</w:t>
            </w:r>
            <w:bookmarkEnd w:id="798"/>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799" w:name="_BPDCD_204"/>
            <w:r w:rsidRPr="00530856">
              <w:rPr>
                <w:rFonts w:ascii="Arial" w:hAnsi="Arial" w:cs="Arial"/>
              </w:rPr>
              <w:t>;</w:t>
            </w:r>
            <w:bookmarkEnd w:id="799"/>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lastRenderedPageBreak/>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800"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800"/>
          </w:p>
        </w:tc>
        <w:tc>
          <w:tcPr>
            <w:tcW w:w="6662" w:type="dxa"/>
          </w:tcPr>
          <w:p w14:paraId="5A549174" w14:textId="6169EC87" w:rsidR="00BE60D5" w:rsidRDefault="00BE60D5" w:rsidP="00BE60D5">
            <w:pPr>
              <w:pStyle w:val="BodyText"/>
              <w:jc w:val="both"/>
              <w:rPr>
                <w:rFonts w:ascii="Arial" w:hAnsi="Arial" w:cs="Arial"/>
              </w:rPr>
            </w:pPr>
            <w:bookmarkStart w:id="801" w:name="_BPDCD_206"/>
            <w:bookmarkStart w:id="802" w:name="_DV_C29"/>
            <w:r w:rsidRPr="00530856">
              <w:rPr>
                <w:rStyle w:val="DeltaViewInsertion"/>
                <w:rFonts w:ascii="Arial" w:hAnsi="Arial" w:cs="Arial"/>
                <w:color w:val="auto"/>
                <w:u w:val="none"/>
              </w:rPr>
              <w:t xml:space="preserve">as </w:t>
            </w:r>
            <w:bookmarkEnd w:id="801"/>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802"/>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803" w:name="_BPDCD_207"/>
            <w:r w:rsidRPr="00530856">
              <w:rPr>
                <w:rStyle w:val="DeltaViewInsertion"/>
                <w:rFonts w:ascii="Arial" w:hAnsi="Arial" w:cs="Arial"/>
                <w:b/>
                <w:bCs/>
                <w:color w:val="auto"/>
                <w:u w:val="none"/>
              </w:rPr>
              <w:t xml:space="preserve">Workgroup </w:t>
            </w:r>
            <w:bookmarkStart w:id="804" w:name="_DV_M8"/>
            <w:bookmarkEnd w:id="803"/>
            <w:bookmarkEnd w:id="804"/>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805" w:name="_DV_M9"/>
            <w:bookmarkEnd w:id="805"/>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806"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807" w:name="_DV_M10"/>
            <w:bookmarkEnd w:id="806"/>
            <w:bookmarkEnd w:id="807"/>
            <w:r w:rsidRPr="00530856">
              <w:rPr>
                <w:rFonts w:ascii="Arial" w:hAnsi="Arial" w:cs="Arial"/>
              </w:rPr>
              <w:t xml:space="preserve"> </w:t>
            </w:r>
            <w:r w:rsidRPr="00530856">
              <w:rPr>
                <w:rFonts w:ascii="Arial" w:hAnsi="Arial" w:cs="Arial"/>
                <w:b/>
                <w:bCs/>
              </w:rPr>
              <w:t xml:space="preserve">Workgroup Alternative CUSC Modification </w:t>
            </w:r>
            <w:bookmarkStart w:id="808" w:name="_BPDCI_208"/>
            <w:bookmarkStart w:id="809" w:name="_DV_C21"/>
            <w:r w:rsidRPr="00530856">
              <w:rPr>
                <w:rFonts w:ascii="Arial" w:hAnsi="Arial" w:cs="Arial"/>
                <w:bCs/>
              </w:rPr>
              <w:t>to</w:t>
            </w:r>
            <w:r w:rsidRPr="00530856">
              <w:rPr>
                <w:rFonts w:ascii="Arial" w:hAnsi="Arial" w:cs="Arial"/>
                <w:b/>
                <w:bCs/>
              </w:rPr>
              <w:t xml:space="preserve"> </w:t>
            </w:r>
            <w:bookmarkEnd w:id="808"/>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810" w:name="_DV_X17"/>
            <w:bookmarkStart w:id="811" w:name="_DV_C22"/>
            <w:bookmarkEnd w:id="809"/>
            <w:r w:rsidRPr="00530856">
              <w:rPr>
                <w:rStyle w:val="DeltaViewMoveDestination"/>
                <w:rFonts w:ascii="Arial" w:hAnsi="Arial" w:cs="Arial"/>
                <w:color w:val="auto"/>
                <w:u w:val="none"/>
              </w:rPr>
              <w:t xml:space="preserve">which contains the information </w:t>
            </w:r>
            <w:bookmarkStart w:id="812" w:name="_DV_C23"/>
            <w:bookmarkEnd w:id="810"/>
            <w:bookmarkEnd w:id="811"/>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813" w:name="_DV_M11"/>
            <w:bookmarkEnd w:id="812"/>
            <w:bookmarkEnd w:id="813"/>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814" w:name="_BPDCD_211"/>
            <w:r w:rsidRPr="00530856">
              <w:rPr>
                <w:rFonts w:ascii="Arial" w:hAnsi="Arial" w:cs="Arial"/>
              </w:rPr>
              <w:t xml:space="preserve">an </w:t>
            </w:r>
            <w:bookmarkEnd w:id="814"/>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815"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816" w:name="_DV_M12"/>
            <w:bookmarkEnd w:id="815"/>
            <w:bookmarkEnd w:id="816"/>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817" w:name="_DV_C26"/>
            <w:r w:rsidRPr="00530856">
              <w:rPr>
                <w:rStyle w:val="DeltaViewInsertion"/>
                <w:rFonts w:ascii="Arial" w:hAnsi="Arial" w:cs="Arial"/>
                <w:color w:val="auto"/>
                <w:u w:val="none"/>
              </w:rPr>
              <w:t>majority of the</w:t>
            </w:r>
            <w:bookmarkStart w:id="818" w:name="_DV_M13"/>
            <w:bookmarkEnd w:id="817"/>
            <w:bookmarkEnd w:id="818"/>
            <w:r w:rsidRPr="00530856">
              <w:rPr>
                <w:rFonts w:ascii="Arial" w:hAnsi="Arial" w:cs="Arial"/>
              </w:rPr>
              <w:t xml:space="preserve"> members</w:t>
            </w:r>
            <w:bookmarkStart w:id="819"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820" w:name="_DV_M14"/>
            <w:bookmarkEnd w:id="819"/>
            <w:bookmarkEnd w:id="820"/>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lastRenderedPageBreak/>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29"/>
      <w:headerReference w:type="default" r:id="rId30"/>
      <w:footerReference w:type="even" r:id="rId3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E3B6F" w14:textId="77777777" w:rsidR="00D3487F" w:rsidRDefault="00D3487F">
      <w:r>
        <w:separator/>
      </w:r>
    </w:p>
  </w:endnote>
  <w:endnote w:type="continuationSeparator" w:id="0">
    <w:p w14:paraId="16BEBE51" w14:textId="77777777" w:rsidR="00D3487F" w:rsidRDefault="00D3487F">
      <w:r>
        <w:continuationSeparator/>
      </w:r>
    </w:p>
  </w:endnote>
  <w:endnote w:type="continuationNotice" w:id="1">
    <w:p w14:paraId="153E61DB" w14:textId="77777777" w:rsidR="00D3487F" w:rsidRDefault="00D34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19DD97C9" w:rsidR="00BA40C9" w:rsidRDefault="00BA40C9" w:rsidP="001E3243">
    <w:pPr>
      <w:autoSpaceDE w:val="0"/>
      <w:autoSpaceDN w:val="0"/>
      <w:adjustRightInd w:val="0"/>
      <w:ind w:right="-852"/>
    </w:pPr>
    <w:bookmarkStart w:id="25"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25"/>
    <w:r w:rsidRPr="00DE41AF">
      <w:rPr>
        <w:rFonts w:ascii="Arial" w:hAnsi="Arial" w:cs="Arial"/>
        <w:sz w:val="20"/>
        <w:szCs w:val="20"/>
        <w:lang w:eastAsia="en-GB"/>
      </w:rPr>
      <w:t>v1</w:t>
    </w:r>
    <w:r>
      <w:rPr>
        <w:rFonts w:ascii="Arial" w:hAnsi="Arial" w:cs="Arial"/>
        <w:sz w:val="20"/>
        <w:szCs w:val="20"/>
        <w:lang w:eastAsia="en-GB"/>
      </w:rPr>
      <w:t>.</w:t>
    </w:r>
    <w:del w:id="26" w:author="Guidance" w:date="2025-03-04T09:51:00Z" w16du:dateUtc="2025-03-04T09:51:00Z">
      <w:r w:rsidR="00FB358A" w:rsidDel="008148D5">
        <w:rPr>
          <w:rFonts w:ascii="Arial" w:hAnsi="Arial" w:cs="Arial"/>
          <w:sz w:val="20"/>
          <w:szCs w:val="20"/>
          <w:lang w:eastAsia="en-GB"/>
        </w:rPr>
        <w:delText>9</w:delText>
      </w:r>
      <w:r w:rsidR="00261193" w:rsidDel="008148D5">
        <w:rPr>
          <w:rFonts w:ascii="Arial" w:hAnsi="Arial" w:cs="Arial"/>
          <w:sz w:val="20"/>
          <w:szCs w:val="20"/>
          <w:lang w:eastAsia="en-GB"/>
        </w:rPr>
        <w:delText>8</w:delText>
      </w:r>
      <w:r w:rsidR="00CB4D79" w:rsidDel="008148D5">
        <w:rPr>
          <w:rFonts w:ascii="Arial" w:hAnsi="Arial" w:cs="Arial"/>
          <w:sz w:val="20"/>
          <w:szCs w:val="20"/>
          <w:lang w:eastAsia="en-GB"/>
        </w:rPr>
        <w:delText xml:space="preserve"> </w:delText>
      </w:r>
    </w:del>
    <w:ins w:id="27" w:author="Guidance" w:date="2025-03-04T09:51:00Z" w16du:dateUtc="2025-03-04T09:51:00Z">
      <w:r w:rsidR="008148D5">
        <w:rPr>
          <w:rFonts w:ascii="Arial" w:hAnsi="Arial" w:cs="Arial"/>
          <w:sz w:val="20"/>
          <w:szCs w:val="20"/>
          <w:lang w:eastAsia="en-GB"/>
        </w:rPr>
        <w:t>9</w:t>
      </w:r>
      <w:r w:rsidR="008148D5">
        <w:rPr>
          <w:rFonts w:ascii="Arial" w:hAnsi="Arial" w:cs="Arial"/>
          <w:sz w:val="20"/>
          <w:szCs w:val="20"/>
          <w:lang w:eastAsia="en-GB"/>
        </w:rPr>
        <w:t>x</w:t>
      </w:r>
      <w:r w:rsidR="008148D5">
        <w:rPr>
          <w:rFonts w:ascii="Arial" w:hAnsi="Arial" w:cs="Arial"/>
          <w:sz w:val="20"/>
          <w:szCs w:val="20"/>
          <w:lang w:eastAsia="en-GB"/>
        </w:rPr>
        <w:t xml:space="preserve"> </w:t>
      </w:r>
    </w:ins>
    <w:del w:id="28" w:author="Guidance" w:date="2025-03-04T09:51:00Z" w16du:dateUtc="2025-03-04T09:51:00Z">
      <w:r w:rsidR="00261193" w:rsidDel="008148D5">
        <w:rPr>
          <w:rFonts w:ascii="Arial" w:hAnsi="Arial" w:cs="Arial"/>
          <w:sz w:val="20"/>
          <w:szCs w:val="20"/>
          <w:lang w:eastAsia="en-GB"/>
        </w:rPr>
        <w:delText>01 October 2024</w:delText>
      </w:r>
    </w:del>
    <w:ins w:id="29" w:author="Guidance" w:date="2025-03-04T09:51:00Z" w16du:dateUtc="2025-03-04T09:51:00Z">
      <w:r w:rsidR="008148D5">
        <w:rPr>
          <w:rFonts w:ascii="Arial" w:hAnsi="Arial" w:cs="Arial"/>
          <w:sz w:val="20"/>
          <w:szCs w:val="20"/>
          <w:lang w:eastAsia="en-GB"/>
        </w:rPr>
        <w:t>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46BE0" w14:textId="77777777" w:rsidR="00D3487F" w:rsidRDefault="00D3487F">
      <w:r>
        <w:separator/>
      </w:r>
    </w:p>
  </w:footnote>
  <w:footnote w:type="continuationSeparator" w:id="0">
    <w:p w14:paraId="5FC37AA2" w14:textId="77777777" w:rsidR="00D3487F" w:rsidRDefault="00D3487F">
      <w:r>
        <w:continuationSeparator/>
      </w:r>
    </w:p>
  </w:footnote>
  <w:footnote w:type="continuationNotice" w:id="1">
    <w:p w14:paraId="044986F3" w14:textId="77777777" w:rsidR="00D3487F" w:rsidRDefault="00D3487F"/>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5DE48D48" w:rsidR="00BA40C9" w:rsidRDefault="00BA40C9" w:rsidP="00AE3A4F">
    <w:pPr>
      <w:pStyle w:val="Header"/>
      <w:tabs>
        <w:tab w:val="left" w:pos="1531"/>
      </w:tabs>
    </w:pPr>
    <w:r>
      <w:rPr>
        <w:rFonts w:ascii="Arial" w:hAnsi="Arial" w:cs="Arial"/>
        <w:sz w:val="20"/>
      </w:rPr>
      <w:t>CUSC v1.</w:t>
    </w:r>
    <w:del w:id="23" w:author="Guidance" w:date="2025-03-04T09:51:00Z" w16du:dateUtc="2025-03-04T09:51:00Z">
      <w:r w:rsidR="002A088A" w:rsidDel="008148D5">
        <w:rPr>
          <w:rFonts w:ascii="Arial" w:hAnsi="Arial" w:cs="Arial"/>
          <w:sz w:val="20"/>
        </w:rPr>
        <w:delText>9</w:delText>
      </w:r>
      <w:r w:rsidR="00892E92" w:rsidDel="008148D5">
        <w:rPr>
          <w:rFonts w:ascii="Arial" w:hAnsi="Arial" w:cs="Arial"/>
          <w:sz w:val="20"/>
        </w:rPr>
        <w:delText>8</w:delText>
      </w:r>
    </w:del>
    <w:ins w:id="24" w:author="Guidance" w:date="2025-03-04T09:51:00Z" w16du:dateUtc="2025-03-04T09:51:00Z">
      <w:r w:rsidR="008148D5">
        <w:rPr>
          <w:rFonts w:ascii="Arial" w:hAnsi="Arial" w:cs="Arial"/>
          <w:sz w:val="20"/>
        </w:rPr>
        <w:t>9</w:t>
      </w:r>
      <w:r w:rsidR="008148D5">
        <w:rPr>
          <w:rFonts w:ascii="Arial" w:hAnsi="Arial" w:cs="Arial"/>
          <w:sz w:val="20"/>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71C8" w14:textId="0D851A6E" w:rsidR="00180A03" w:rsidRDefault="00BA40C9" w:rsidP="00087ECB">
    <w:pPr>
      <w:pStyle w:val="Heading1"/>
      <w:pageBreakBefore w:val="0"/>
      <w:numPr>
        <w:ilvl w:val="0"/>
        <w:numId w:val="0"/>
      </w:numPr>
      <w:spacing w:before="0" w:after="0"/>
      <w:jc w:val="left"/>
      <w:rPr>
        <w:ins w:id="30" w:author="Author"/>
        <w:rFonts w:ascii="Arial" w:hAnsi="Arial" w:cs="Arial"/>
        <w:sz w:val="20"/>
      </w:rPr>
    </w:pPr>
    <w:r>
      <w:rPr>
        <w:rFonts w:ascii="Arial" w:hAnsi="Arial" w:cs="Arial"/>
        <w:sz w:val="20"/>
      </w:rPr>
      <w:t>CUSC v1.</w:t>
    </w:r>
    <w:del w:id="31" w:author="Guidance" w:date="2025-03-04T09:51:00Z" w16du:dateUtc="2025-03-04T09:51:00Z">
      <w:r w:rsidDel="008148D5">
        <w:rPr>
          <w:rFonts w:ascii="Arial" w:hAnsi="Arial" w:cs="Arial"/>
          <w:sz w:val="20"/>
        </w:rPr>
        <w:delText>40</w:delText>
      </w:r>
    </w:del>
    <w:ins w:id="32" w:author="Author">
      <w:del w:id="33" w:author="Guidance" w:date="2025-03-04T09:51:00Z" w16du:dateUtc="2025-03-04T09:51:00Z">
        <w:r w:rsidR="00087ECB" w:rsidDel="008148D5">
          <w:rPr>
            <w:rFonts w:ascii="Arial" w:hAnsi="Arial" w:cs="Arial"/>
            <w:sz w:val="20"/>
          </w:rPr>
          <w:delText xml:space="preserve"> </w:delText>
        </w:r>
      </w:del>
    </w:ins>
    <w:ins w:id="34" w:author="Guidance" w:date="2025-03-04T09:51:00Z" w16du:dateUtc="2025-03-04T09:51:00Z">
      <w:r w:rsidR="008148D5">
        <w:rPr>
          <w:rFonts w:ascii="Arial" w:hAnsi="Arial" w:cs="Arial"/>
          <w:sz w:val="20"/>
        </w:rPr>
        <w:t>4</w:t>
      </w:r>
      <w:r w:rsidR="008148D5">
        <w:rPr>
          <w:rFonts w:ascii="Arial" w:hAnsi="Arial" w:cs="Arial"/>
          <w:sz w:val="20"/>
        </w:rPr>
        <w:t>x</w:t>
      </w:r>
      <w:r w:rsidR="008148D5">
        <w:rPr>
          <w:rFonts w:ascii="Arial" w:hAnsi="Arial" w:cs="Arial"/>
          <w:sz w:val="20"/>
        </w:rPr>
        <w:t xml:space="preserve"> </w:t>
      </w:r>
    </w:ins>
    <w:ins w:id="35" w:author="Autho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36" w:author="Author"/>
        <w:rFonts w:ascii="Arial" w:hAnsi="Arial" w:cs="Arial"/>
        <w:b w:val="0"/>
        <w:bCs/>
        <w:sz w:val="20"/>
        <w:szCs w:val="20"/>
      </w:rPr>
    </w:pPr>
    <w:ins w:id="37" w:author="Author">
      <w:r w:rsidRPr="003000F8">
        <w:rPr>
          <w:rFonts w:ascii="Arial" w:hAnsi="Arial" w:cs="Arial"/>
          <w:b w:val="0"/>
          <w:bCs/>
          <w:sz w:val="20"/>
          <w:szCs w:val="20"/>
          <w:highlight w:val="yellow"/>
        </w:rPr>
        <w:t>Anything highlighted in yellow is introduced via CMP434</w:t>
      </w:r>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38" w:author="Author"/>
        <w:rFonts w:ascii="Arial" w:hAnsi="Arial" w:cs="Arial"/>
        <w:b w:val="0"/>
        <w:bCs/>
        <w:sz w:val="20"/>
        <w:szCs w:val="20"/>
      </w:rPr>
    </w:pPr>
    <w:ins w:id="39" w:author="Author">
      <w:r w:rsidRPr="003000F8">
        <w:rPr>
          <w:rFonts w:ascii="Arial" w:hAnsi="Arial" w:cs="Arial"/>
          <w:b w:val="0"/>
          <w:bCs/>
          <w:sz w:val="20"/>
          <w:szCs w:val="20"/>
          <w:highlight w:val="green"/>
        </w:rPr>
        <w:t>Anything highlighted in green is introduced via CMP435</w:t>
      </w:r>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40" w:author="Author"/>
        <w:rFonts w:ascii="Arial" w:hAnsi="Arial" w:cs="Arial"/>
        <w:b w:val="0"/>
        <w:bCs/>
        <w:sz w:val="20"/>
        <w:szCs w:val="20"/>
      </w:rPr>
    </w:pPr>
    <w:ins w:id="41"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389C" w14:textId="6C721000" w:rsidR="00180A03" w:rsidRDefault="00AE3A4F" w:rsidP="00C8134C">
    <w:pPr>
      <w:pStyle w:val="Heading1"/>
      <w:pageBreakBefore w:val="0"/>
      <w:numPr>
        <w:ilvl w:val="0"/>
        <w:numId w:val="0"/>
      </w:numPr>
      <w:spacing w:before="0" w:after="0"/>
      <w:jc w:val="left"/>
      <w:rPr>
        <w:ins w:id="821" w:author="Author"/>
        <w:rFonts w:ascii="Arial" w:hAnsi="Arial" w:cs="Arial"/>
        <w:sz w:val="20"/>
      </w:rPr>
    </w:pPr>
    <w:r>
      <w:tab/>
    </w:r>
    <w:r>
      <w:rPr>
        <w:rFonts w:ascii="Arial" w:hAnsi="Arial" w:cs="Arial"/>
        <w:sz w:val="20"/>
      </w:rPr>
      <w:t>CUSC v1.</w:t>
    </w:r>
    <w:del w:id="822" w:author="Guidance" w:date="2025-03-04T09:51:00Z" w16du:dateUtc="2025-03-04T09:51:00Z">
      <w:r w:rsidR="002A088A" w:rsidDel="008148D5">
        <w:rPr>
          <w:rFonts w:ascii="Arial" w:hAnsi="Arial" w:cs="Arial"/>
          <w:sz w:val="20"/>
        </w:rPr>
        <w:delText>9</w:delText>
      </w:r>
      <w:r w:rsidR="00261193" w:rsidDel="008148D5">
        <w:rPr>
          <w:rFonts w:ascii="Arial" w:hAnsi="Arial" w:cs="Arial"/>
          <w:sz w:val="20"/>
        </w:rPr>
        <w:delText>8</w:delText>
      </w:r>
    </w:del>
    <w:ins w:id="823" w:author="Guidance" w:date="2025-03-04T09:51:00Z" w16du:dateUtc="2025-03-04T09:51:00Z">
      <w:r w:rsidR="008148D5">
        <w:rPr>
          <w:rFonts w:ascii="Arial" w:hAnsi="Arial" w:cs="Arial"/>
          <w:sz w:val="20"/>
        </w:rPr>
        <w:t>x</w:t>
      </w:r>
    </w:ins>
    <w:ins w:id="824"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825" w:author="Author"/>
        <w:rFonts w:ascii="Arial" w:hAnsi="Arial" w:cs="Arial"/>
        <w:b w:val="0"/>
        <w:bCs/>
        <w:sz w:val="20"/>
        <w:szCs w:val="20"/>
      </w:rPr>
    </w:pPr>
    <w:ins w:id="826" w:author="Author">
      <w:r w:rsidRPr="00002F3C">
        <w:rPr>
          <w:rFonts w:ascii="Arial" w:hAnsi="Arial" w:cs="Arial"/>
          <w:b w:val="0"/>
          <w:bCs/>
          <w:sz w:val="20"/>
          <w:szCs w:val="20"/>
          <w:highlight w:val="yellow"/>
        </w:rPr>
        <w:t>Anything highlighted in yellow is introduced via CMP434</w:t>
      </w:r>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827" w:author="Author"/>
        <w:rFonts w:ascii="Arial" w:hAnsi="Arial" w:cs="Arial"/>
        <w:b w:val="0"/>
        <w:bCs/>
        <w:sz w:val="20"/>
        <w:szCs w:val="20"/>
      </w:rPr>
    </w:pPr>
    <w:ins w:id="828" w:author="Author">
      <w:r w:rsidRPr="00002F3C">
        <w:rPr>
          <w:rFonts w:ascii="Arial" w:hAnsi="Arial" w:cs="Arial"/>
          <w:b w:val="0"/>
          <w:bCs/>
          <w:sz w:val="20"/>
          <w:szCs w:val="20"/>
          <w:highlight w:val="green"/>
        </w:rPr>
        <w:t>Anything highlighted in green is introduced via CMP435</w:t>
      </w:r>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829" w:author="Author"/>
        <w:rFonts w:ascii="Arial" w:hAnsi="Arial" w:cs="Arial"/>
        <w:b w:val="0"/>
        <w:bCs/>
        <w:sz w:val="20"/>
        <w:szCs w:val="20"/>
      </w:rPr>
    </w:pPr>
    <w:ins w:id="830"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v+7EMnx8R9h1FhNhq5lGkSnX4Pj6uMxICLHU4nOSxhZwiGdJXNXd+Hz9LuqZQ9PGxtfLma1nSwaY0mvPs2lTMg==" w:salt="AlWG1Cx6lh3laEo/H0DYUg=="/>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C798B"/>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6BC"/>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5CB5"/>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561E"/>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56D1"/>
    <w:rsid w:val="00215963"/>
    <w:rsid w:val="00215A02"/>
    <w:rsid w:val="00216241"/>
    <w:rsid w:val="00221021"/>
    <w:rsid w:val="00221940"/>
    <w:rsid w:val="00221B1D"/>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1D61"/>
    <w:rsid w:val="002C3B7E"/>
    <w:rsid w:val="002C420D"/>
    <w:rsid w:val="002C4C69"/>
    <w:rsid w:val="002C7AC9"/>
    <w:rsid w:val="002C7E03"/>
    <w:rsid w:val="002C7FB4"/>
    <w:rsid w:val="002D006B"/>
    <w:rsid w:val="002D0F5A"/>
    <w:rsid w:val="002D1E6F"/>
    <w:rsid w:val="002D5EF7"/>
    <w:rsid w:val="002E1579"/>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18E"/>
    <w:rsid w:val="00373606"/>
    <w:rsid w:val="00373D88"/>
    <w:rsid w:val="00374CD4"/>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4120"/>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B73"/>
    <w:rsid w:val="003C1EC9"/>
    <w:rsid w:val="003C2C4F"/>
    <w:rsid w:val="003C31C0"/>
    <w:rsid w:val="003C4AB2"/>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3DDE"/>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6FCA"/>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44F0"/>
    <w:rsid w:val="00456F8A"/>
    <w:rsid w:val="004578C0"/>
    <w:rsid w:val="00463341"/>
    <w:rsid w:val="00464EBD"/>
    <w:rsid w:val="00465746"/>
    <w:rsid w:val="00465D1D"/>
    <w:rsid w:val="00466296"/>
    <w:rsid w:val="0046703E"/>
    <w:rsid w:val="0046753B"/>
    <w:rsid w:val="00467A5D"/>
    <w:rsid w:val="00470081"/>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55F6"/>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2AFD"/>
    <w:rsid w:val="00583DC3"/>
    <w:rsid w:val="00585526"/>
    <w:rsid w:val="00585A61"/>
    <w:rsid w:val="00586399"/>
    <w:rsid w:val="005865FA"/>
    <w:rsid w:val="00586792"/>
    <w:rsid w:val="00586CB6"/>
    <w:rsid w:val="00591FF0"/>
    <w:rsid w:val="005935A3"/>
    <w:rsid w:val="00594DD2"/>
    <w:rsid w:val="005A01D9"/>
    <w:rsid w:val="005A2122"/>
    <w:rsid w:val="005A2DD3"/>
    <w:rsid w:val="005A3444"/>
    <w:rsid w:val="005A400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98D"/>
    <w:rsid w:val="00630A67"/>
    <w:rsid w:val="006311D8"/>
    <w:rsid w:val="006317AB"/>
    <w:rsid w:val="00631AF2"/>
    <w:rsid w:val="00632796"/>
    <w:rsid w:val="00633F2D"/>
    <w:rsid w:val="0064078A"/>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57E30"/>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6CDB"/>
    <w:rsid w:val="007F1A50"/>
    <w:rsid w:val="007F3F57"/>
    <w:rsid w:val="007F42A3"/>
    <w:rsid w:val="007F73B3"/>
    <w:rsid w:val="0080028E"/>
    <w:rsid w:val="0080169D"/>
    <w:rsid w:val="00801763"/>
    <w:rsid w:val="008026E0"/>
    <w:rsid w:val="00803BE9"/>
    <w:rsid w:val="00803DC2"/>
    <w:rsid w:val="00805197"/>
    <w:rsid w:val="008057FF"/>
    <w:rsid w:val="00806FFE"/>
    <w:rsid w:val="008115A8"/>
    <w:rsid w:val="0081437E"/>
    <w:rsid w:val="008145C7"/>
    <w:rsid w:val="008148D5"/>
    <w:rsid w:val="00814F74"/>
    <w:rsid w:val="0081728D"/>
    <w:rsid w:val="008177D2"/>
    <w:rsid w:val="00817B42"/>
    <w:rsid w:val="00821399"/>
    <w:rsid w:val="0082169C"/>
    <w:rsid w:val="00821C99"/>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689C"/>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C05C1"/>
    <w:rsid w:val="008C1840"/>
    <w:rsid w:val="008C19D0"/>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B98"/>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2AE"/>
    <w:rsid w:val="00A036D5"/>
    <w:rsid w:val="00A037DA"/>
    <w:rsid w:val="00A05A91"/>
    <w:rsid w:val="00A063B2"/>
    <w:rsid w:val="00A07ED3"/>
    <w:rsid w:val="00A12D2A"/>
    <w:rsid w:val="00A13303"/>
    <w:rsid w:val="00A13D4A"/>
    <w:rsid w:val="00A14930"/>
    <w:rsid w:val="00A149AB"/>
    <w:rsid w:val="00A22A2D"/>
    <w:rsid w:val="00A22DA1"/>
    <w:rsid w:val="00A23BC2"/>
    <w:rsid w:val="00A24373"/>
    <w:rsid w:val="00A2460F"/>
    <w:rsid w:val="00A248B9"/>
    <w:rsid w:val="00A24930"/>
    <w:rsid w:val="00A25CFC"/>
    <w:rsid w:val="00A26767"/>
    <w:rsid w:val="00A30610"/>
    <w:rsid w:val="00A3109C"/>
    <w:rsid w:val="00A31D8B"/>
    <w:rsid w:val="00A322E8"/>
    <w:rsid w:val="00A333E3"/>
    <w:rsid w:val="00A33E56"/>
    <w:rsid w:val="00A3467C"/>
    <w:rsid w:val="00A35EA3"/>
    <w:rsid w:val="00A414FC"/>
    <w:rsid w:val="00A41699"/>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3F13"/>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5FD5"/>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27CF9"/>
    <w:rsid w:val="00C3092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3BCB"/>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13BE"/>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87F"/>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180"/>
    <w:rsid w:val="00D527CE"/>
    <w:rsid w:val="00D52BE0"/>
    <w:rsid w:val="00D52E54"/>
    <w:rsid w:val="00D53842"/>
    <w:rsid w:val="00D54AF1"/>
    <w:rsid w:val="00D578BF"/>
    <w:rsid w:val="00D57B5E"/>
    <w:rsid w:val="00D57B86"/>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B68C1"/>
    <w:rsid w:val="00DC0672"/>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1BB0"/>
    <w:rsid w:val="00E127E2"/>
    <w:rsid w:val="00E14D69"/>
    <w:rsid w:val="00E160EE"/>
    <w:rsid w:val="00E175CF"/>
    <w:rsid w:val="00E20373"/>
    <w:rsid w:val="00E20E37"/>
    <w:rsid w:val="00E236F2"/>
    <w:rsid w:val="00E24259"/>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ADB"/>
    <w:rsid w:val="00EA4DFC"/>
    <w:rsid w:val="00EA586E"/>
    <w:rsid w:val="00EA607C"/>
    <w:rsid w:val="00EA697D"/>
    <w:rsid w:val="00EA7F96"/>
    <w:rsid w:val="00EB0424"/>
    <w:rsid w:val="00EB2C85"/>
    <w:rsid w:val="00EB4727"/>
    <w:rsid w:val="00EB4DED"/>
    <w:rsid w:val="00EB4F40"/>
    <w:rsid w:val="00EB4F70"/>
    <w:rsid w:val="00EB5FDB"/>
    <w:rsid w:val="00EB65D8"/>
    <w:rsid w:val="00EB6BDB"/>
    <w:rsid w:val="00EB75D4"/>
    <w:rsid w:val="00EC276E"/>
    <w:rsid w:val="00EC3326"/>
    <w:rsid w:val="00EC5D44"/>
    <w:rsid w:val="00EC6B23"/>
    <w:rsid w:val="00EC7D5A"/>
    <w:rsid w:val="00ED0CF6"/>
    <w:rsid w:val="00ED1A9A"/>
    <w:rsid w:val="00ED2602"/>
    <w:rsid w:val="00ED2C06"/>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6EF7"/>
    <w:rsid w:val="00EF71FD"/>
    <w:rsid w:val="00F00E91"/>
    <w:rsid w:val="00F01F66"/>
    <w:rsid w:val="00F02DA9"/>
    <w:rsid w:val="00F03525"/>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64B"/>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4C65"/>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15:docId w15:val="{08E65937-6E58-48E6-B8EB-7BC55694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SharedWithUsers xmlns="97b6fe81-1556-4112-94ca-31043ca39b7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D34E2-7858-4EA7-B4FA-1F4EFC3AC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 ds:uri="97b6fe81-1556-4112-94ca-31043ca39b71"/>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103</Pages>
  <Words>29512</Words>
  <Characters>168221</Characters>
  <Application>Microsoft Office Word</Application>
  <DocSecurity>8</DocSecurity>
  <Lines>1401</Lines>
  <Paragraphs>394</Paragraphs>
  <ScaleCrop>false</ScaleCrop>
  <Company/>
  <LinksUpToDate>false</LinksUpToDate>
  <CharactersWithSpaces>197339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Martin Cahill (NESO)</dc:creator>
  <cp:keywords/>
  <cp:lastModifiedBy>Guidance</cp:lastModifiedBy>
  <cp:revision>6</cp:revision>
  <cp:lastPrinted>2014-04-02T07:51:00Z</cp:lastPrinted>
  <dcterms:created xsi:type="dcterms:W3CDTF">2025-02-28T15:29:00Z</dcterms:created>
  <dcterms:modified xsi:type="dcterms:W3CDTF">2025-03-04T09:52:00Z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